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192A" w14:textId="4BE15159" w:rsidR="00DA76F1" w:rsidRPr="0060192D" w:rsidRDefault="000A6C54" w:rsidP="0060192D">
      <w:pPr>
        <w:spacing w:before="100" w:beforeAutospacing="1" w:after="0"/>
        <w:jc w:val="both"/>
        <w:rPr>
          <w:rFonts w:ascii="Trebuchet MS" w:eastAsia="Calibri" w:hAnsi="Trebuchet MS" w:cs="Times New Roman"/>
          <w:b/>
          <w:color w:val="000000"/>
        </w:rPr>
      </w:pPr>
      <w:r>
        <w:rPr>
          <w:rFonts w:ascii="Trebuchet MS" w:eastAsia="Calibri" w:hAnsi="Trebuchet MS" w:cs="Times New Roman"/>
          <w:b/>
          <w:color w:val="000000"/>
        </w:rPr>
        <w:t xml:space="preserve">Anexa 3 - </w:t>
      </w:r>
      <w:r w:rsidR="00DA76F1" w:rsidRPr="0060192D">
        <w:rPr>
          <w:rFonts w:ascii="Trebuchet MS" w:eastAsia="Calibri" w:hAnsi="Trebuchet MS" w:cs="Times New Roman"/>
          <w:b/>
          <w:color w:val="000000"/>
        </w:rPr>
        <w:t>Componența parteneriatului</w:t>
      </w:r>
      <w:ins w:id="0" w:author="Codrii Pascanilor" w:date="2022-09-22T13:25:00Z">
        <w:r w:rsidR="00F911E5">
          <w:rPr>
            <w:rFonts w:ascii="Trebuchet MS" w:eastAsia="Calibri" w:hAnsi="Trebuchet MS" w:cs="Times New Roman"/>
            <w:b/>
            <w:color w:val="000000"/>
          </w:rPr>
          <w:t xml:space="preserve"> (PROPUSA)</w:t>
        </w:r>
      </w:ins>
    </w:p>
    <w:p w14:paraId="147025EC" w14:textId="77777777" w:rsidR="00F174EE" w:rsidRPr="00224DCB" w:rsidRDefault="00F174EE" w:rsidP="00F174EE">
      <w:pPr>
        <w:spacing w:after="0"/>
        <w:jc w:val="both"/>
        <w:rPr>
          <w:rFonts w:ascii="Trebuchet MS" w:eastAsia="Calibri" w:hAnsi="Trebuchet MS" w:cstheme="minorHAnsi"/>
          <w:b/>
          <w:color w:val="000000"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2346"/>
        <w:gridCol w:w="3534"/>
        <w:gridCol w:w="2852"/>
      </w:tblGrid>
      <w:tr w:rsidR="00F174EE" w:rsidRPr="00224DCB" w14:paraId="10CDFF06" w14:textId="77777777" w:rsidTr="00E947D7">
        <w:trPr>
          <w:cantSplit/>
          <w:trHeight w:val="33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6B84AF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PARTENERI PUBLICI</w:t>
            </w:r>
          </w:p>
        </w:tc>
      </w:tr>
      <w:tr w:rsidR="00F174EE" w:rsidRPr="00224DCB" w14:paraId="00D9649F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BD4DAA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Nr. crt.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594D5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Denumire partener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2F919F6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Sediul social/sediul secundar/punct de lucru/sucursală/ filială (localitate)</w:t>
            </w:r>
            <w:r w:rsidRPr="00224DCB">
              <w:rPr>
                <w:rStyle w:val="Referinnotdesubsol"/>
                <w:rFonts w:ascii="Trebuchet MS" w:eastAsia="Calibri" w:hAnsi="Trebuchet MS" w:cstheme="minorHAnsi"/>
                <w:b/>
                <w:color w:val="000000"/>
              </w:rPr>
              <w:footnoteReference w:id="1"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965C8E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Obiect de activitate</w:t>
            </w:r>
          </w:p>
        </w:tc>
      </w:tr>
      <w:tr w:rsidR="00F174EE" w:rsidRPr="00224DCB" w14:paraId="77DF80D7" w14:textId="77777777" w:rsidTr="00E947D7">
        <w:trPr>
          <w:trHeight w:val="348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D04D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D7B7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Comuna Cristești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603C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Cristești, com. Cristești,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AA57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Administrație publică</w:t>
            </w:r>
          </w:p>
        </w:tc>
      </w:tr>
      <w:tr w:rsidR="00F174EE" w:rsidRPr="00224DCB" w14:paraId="14E753DA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A743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2.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8DD4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Comuna Miroslovești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EBB7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Miroslovești, com. Miroslovești,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7BF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Administrație publică</w:t>
            </w:r>
          </w:p>
        </w:tc>
      </w:tr>
      <w:tr w:rsidR="00F174EE" w:rsidRPr="00224DCB" w14:paraId="49CC77FE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909D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3.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964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Comuna Moțca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E0F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Moțca, com. Moțca,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F590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Administrație publică</w:t>
            </w:r>
          </w:p>
        </w:tc>
      </w:tr>
      <w:tr w:rsidR="00F174EE" w:rsidRPr="00224DCB" w14:paraId="23E45726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2D9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4.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C98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Comuna Stolniceni-Prăjescu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D749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Stolniceni-Prăjescu, com. Stolniceni-Prăjescu,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0414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Administrație publică</w:t>
            </w:r>
          </w:p>
        </w:tc>
      </w:tr>
      <w:tr w:rsidR="00F174EE" w:rsidRPr="00224DCB" w14:paraId="69383089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052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5.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736C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Comuna Tătăruși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D04C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Tătăruși, com. Tătăruși,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DA2F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Administrație publică</w:t>
            </w:r>
          </w:p>
        </w:tc>
      </w:tr>
      <w:tr w:rsidR="00F174EE" w:rsidRPr="00224DCB" w14:paraId="33673D03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F487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6.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A314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Orașul Dolhasca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0D68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Orașul Dolhasca, județul Suceava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3223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Administrație publică</w:t>
            </w:r>
          </w:p>
        </w:tc>
      </w:tr>
      <w:tr w:rsidR="00F174EE" w:rsidRPr="00224DCB" w14:paraId="7BA20874" w14:textId="77777777" w:rsidTr="00E947D7">
        <w:trPr>
          <w:cantSplit/>
          <w:trHeight w:val="33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9C5CD5" w14:textId="00402829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 xml:space="preserve">PONDEREA PARTENERILOR PUBLICI DIN TOTAL PARTENERIAT </w:t>
            </w:r>
            <w:ins w:id="1" w:author="Codrii Pascanilor" w:date="2023-05-30T18:34:00Z">
              <w:r w:rsidRPr="00224DCB">
                <w:rPr>
                  <w:rFonts w:ascii="Trebuchet MS" w:eastAsia="Calibri" w:hAnsi="Trebuchet MS" w:cstheme="minorHAnsi"/>
                  <w:b/>
                  <w:color w:val="000000"/>
                </w:rPr>
                <w:t>16,6</w:t>
              </w:r>
            </w:ins>
            <w:ins w:id="2" w:author="Codrii Pascanilor" w:date="2023-09-01T12:30:00Z">
              <w:r w:rsidR="00B7382D">
                <w:rPr>
                  <w:rFonts w:ascii="Trebuchet MS" w:eastAsia="Calibri" w:hAnsi="Trebuchet MS" w:cstheme="minorHAnsi"/>
                  <w:b/>
                  <w:color w:val="000000"/>
                </w:rPr>
                <w:t>7</w:t>
              </w:r>
            </w:ins>
            <w:ins w:id="3" w:author="Codrii Pascanilor" w:date="2023-05-30T18:34:00Z">
              <w:r w:rsidRPr="00224DCB">
                <w:rPr>
                  <w:rFonts w:ascii="Trebuchet MS" w:eastAsia="Calibri" w:hAnsi="Trebuchet MS" w:cstheme="minorHAnsi"/>
                  <w:b/>
                  <w:color w:val="000000"/>
                </w:rPr>
                <w:t xml:space="preserve"> </w:t>
              </w:r>
            </w:ins>
            <w:del w:id="4" w:author="Codrii Pascanilor" w:date="2023-05-30T18:34:00Z">
              <w:r w:rsidRPr="00224DCB" w:rsidDel="00C20B23">
                <w:rPr>
                  <w:rFonts w:ascii="Trebuchet MS" w:eastAsia="Calibri" w:hAnsi="Trebuchet MS" w:cstheme="minorHAnsi"/>
                  <w:b/>
                  <w:color w:val="000000"/>
                </w:rPr>
                <w:delText xml:space="preserve">16,22 </w:delText>
              </w:r>
            </w:del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%</w:t>
            </w:r>
          </w:p>
        </w:tc>
      </w:tr>
      <w:tr w:rsidR="00F174EE" w:rsidRPr="00224DCB" w14:paraId="25CF4322" w14:textId="77777777" w:rsidTr="00E947D7">
        <w:trPr>
          <w:cantSplit/>
          <w:trHeight w:val="33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22B495F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PARTENERI PRIVAŢI</w:t>
            </w:r>
          </w:p>
          <w:p w14:paraId="21AA8579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(inclusiv parteneriat într-un domeniu relevant constituit juridic înainte de lansarea apelului de selecție)</w:t>
            </w:r>
          </w:p>
        </w:tc>
      </w:tr>
      <w:tr w:rsidR="00F174EE" w:rsidRPr="00224DCB" w14:paraId="1DCC26F0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B4F307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Nr. crt.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8031926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Denumire partener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9E8B16E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Sediul social/sediul secundar/punct de lucru/sucursală/ filială(localitate)</w:t>
            </w:r>
            <w:r w:rsidRPr="00224DCB">
              <w:rPr>
                <w:rStyle w:val="Referinnotdesubsol"/>
                <w:rFonts w:ascii="Trebuchet MS" w:hAnsi="Trebuchet MS" w:cstheme="minorHAnsi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EEB8EA5" w14:textId="77777777" w:rsidR="00F174EE" w:rsidRPr="00224DCB" w:rsidRDefault="00F174EE" w:rsidP="00E947D7">
            <w:pPr>
              <w:spacing w:after="0"/>
              <w:ind w:right="319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Obiect de activitate</w:t>
            </w:r>
          </w:p>
        </w:tc>
      </w:tr>
      <w:tr w:rsidR="00F174EE" w:rsidRPr="00224DCB" w14:paraId="50CF94B7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743E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4B10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Popuțoaia Gheorghiță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64CD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 xml:space="preserve">Sediul social: sat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 xml:space="preserve">, com.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>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AF4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Cultivarea cerealelor (exclusiv orez), plantelor leguminoase si a plantelor produc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toare de semin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e oleaginoase-0111</w:t>
            </w:r>
          </w:p>
        </w:tc>
      </w:tr>
      <w:tr w:rsidR="00F174EE" w:rsidRPr="00224DCB" w14:paraId="562A0FA2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16E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2.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A7BD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Emily IMPEX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AEE4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Moțca, com. Moțca,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2144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Intermedieri in comer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ul cu materialul lemnos si materiale de constructii-4613</w:t>
            </w:r>
          </w:p>
        </w:tc>
      </w:tr>
      <w:tr w:rsidR="00F174EE" w:rsidRPr="00224DCB" w14:paraId="766D3EA8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A33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3.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C433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Benchea Ionuț Viorel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CF3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Moțca, com. Moțca, str. Moldovei nr. 179,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4007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Comer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 xml:space="preserve"> cu am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nuntul al ziarelor si articolelor de papet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rie, in magazine specializate-4762</w:t>
            </w:r>
          </w:p>
        </w:tc>
      </w:tr>
      <w:tr w:rsidR="00F174EE" w:rsidRPr="00224DCB" w14:paraId="4C8E4AFD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A572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4.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EE5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Roby-Luk-Myh Construct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56F9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Moțca, com. Moțca,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605B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Lucr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ri de construc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ii a cl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dirilor reziden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iale si nerezidentiale-4120</w:t>
            </w:r>
          </w:p>
        </w:tc>
      </w:tr>
      <w:tr w:rsidR="00F174EE" w:rsidRPr="00224DCB" w14:paraId="3C3C674C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B42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lastRenderedPageBreak/>
              <w:t>5.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6F97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Sophia 2004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DBA1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Punct de lucru: sat Moțca, com. Moțca,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9F48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Fabricarea de articole confec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ionate din textile (cu excep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 xml:space="preserve">ia </w:t>
            </w:r>
            <w:r>
              <w:rPr>
                <w:rFonts w:ascii="Trebuchet MS" w:eastAsia="Calibri" w:hAnsi="Trebuchet MS" w:cstheme="minorHAnsi"/>
                <w:color w:val="000000"/>
              </w:rPr>
              <w:t>î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mbr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c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mintei si lenjeriei de corp)-1392</w:t>
            </w:r>
          </w:p>
        </w:tc>
      </w:tr>
      <w:tr w:rsidR="00F174EE" w:rsidRPr="00224DCB" w14:paraId="46165E9D" w14:textId="77777777" w:rsidTr="00E947D7">
        <w:trPr>
          <w:trHeight w:val="332"/>
          <w:jc w:val="center"/>
          <w:ins w:id="5" w:author="Codrii Pascanilor" w:date="2023-08-28T10:08:00Z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95CA" w14:textId="77777777" w:rsidR="00F174EE" w:rsidRPr="000F1925" w:rsidRDefault="00F174EE" w:rsidP="00E947D7">
            <w:pPr>
              <w:spacing w:after="0"/>
              <w:jc w:val="center"/>
              <w:rPr>
                <w:ins w:id="6" w:author="Codrii Pascanilor" w:date="2023-08-28T10:08:00Z"/>
                <w:rFonts w:ascii="Trebuchet MS" w:eastAsia="Calibri" w:hAnsi="Trebuchet MS" w:cstheme="minorHAnsi"/>
                <w:color w:val="000000"/>
              </w:rPr>
            </w:pPr>
            <w:r w:rsidRPr="000F1925">
              <w:rPr>
                <w:rFonts w:ascii="Trebuchet MS" w:eastAsia="Calibri" w:hAnsi="Trebuchet MS" w:cstheme="minorHAnsi"/>
                <w:color w:val="000000"/>
              </w:rPr>
              <w:t>6.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55A7" w14:textId="77777777" w:rsidR="00F174EE" w:rsidRPr="000F1925" w:rsidRDefault="00F174EE" w:rsidP="00E947D7">
            <w:pPr>
              <w:jc w:val="center"/>
              <w:rPr>
                <w:ins w:id="7" w:author="Codrii Pascanilor" w:date="2023-08-28T10:08:00Z"/>
                <w:rFonts w:ascii="Trebuchet MS" w:hAnsi="Trebuchet MS" w:cstheme="minorHAnsi"/>
                <w:color w:val="000000"/>
              </w:rPr>
            </w:pPr>
            <w:del w:id="8" w:author="Codrii Pascanilor" w:date="2023-08-28T10:08:00Z">
              <w:r w:rsidRPr="000F1925" w:rsidDel="004E495E">
                <w:rPr>
                  <w:rFonts w:ascii="Trebuchet MS" w:hAnsi="Trebuchet MS" w:cstheme="minorHAnsi"/>
                </w:rPr>
                <w:delText>Murariu Mirela I.I.</w:delText>
              </w:r>
            </w:del>
            <w:ins w:id="9" w:author="Codrii Pascanilor" w:date="2023-08-28T10:08:00Z">
              <w:r w:rsidRPr="000F1925">
                <w:rPr>
                  <w:rFonts w:ascii="Trebuchet MS" w:hAnsi="Trebuchet MS" w:cstheme="minorHAnsi"/>
                </w:rPr>
                <w:t xml:space="preserve"> </w:t>
              </w:r>
              <w:r w:rsidRPr="000F1925">
                <w:rPr>
                  <w:rFonts w:ascii="Trebuchet MS" w:hAnsi="Trebuchet MS" w:cstheme="minorHAnsi"/>
                  <w:color w:val="000000"/>
                </w:rPr>
                <w:t>Ritcem Giovanni Beauty S.R.L.</w:t>
              </w:r>
            </w:ins>
          </w:p>
          <w:p w14:paraId="1930B778" w14:textId="77777777" w:rsidR="00F174EE" w:rsidRPr="000F1925" w:rsidRDefault="00F174EE" w:rsidP="00E947D7">
            <w:pPr>
              <w:spacing w:after="0"/>
              <w:jc w:val="center"/>
              <w:rPr>
                <w:ins w:id="10" w:author="Codrii Pascanilor" w:date="2023-08-28T10:08:00Z"/>
                <w:rFonts w:ascii="Trebuchet MS" w:hAnsi="Trebuchet MS" w:cstheme="minorHAnsi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3B3A" w14:textId="77777777" w:rsidR="00F174EE" w:rsidRPr="000F1925" w:rsidDel="009E5124" w:rsidRDefault="00F174EE" w:rsidP="00E947D7">
            <w:pPr>
              <w:spacing w:after="0"/>
              <w:rPr>
                <w:del w:id="11" w:author="Codrii Pascanilor" w:date="2023-08-28T10:30:00Z"/>
                <w:rFonts w:ascii="Trebuchet MS" w:eastAsia="Calibri" w:hAnsi="Trebuchet MS" w:cstheme="minorHAnsi"/>
              </w:rPr>
            </w:pPr>
            <w:del w:id="12" w:author="Codrii Pascanilor" w:date="2023-08-28T10:30:00Z">
              <w:r w:rsidRPr="000F1925" w:rsidDel="009E5124">
                <w:rPr>
                  <w:rFonts w:ascii="Trebuchet MS" w:eastAsia="Calibri" w:hAnsi="Trebuchet MS" w:cstheme="minorHAnsi"/>
                </w:rPr>
                <w:delText>Sediul social: sat Boureni, com. Moțca, jud. Iași</w:delText>
              </w:r>
            </w:del>
          </w:p>
          <w:p w14:paraId="4D1C0898" w14:textId="77777777" w:rsidR="00F174EE" w:rsidRPr="000F1925" w:rsidRDefault="00F174EE" w:rsidP="00E947D7">
            <w:pPr>
              <w:spacing w:after="0"/>
              <w:rPr>
                <w:ins w:id="13" w:author="Codrii Pascanilor" w:date="2023-08-28T10:09:00Z"/>
                <w:rFonts w:ascii="Trebuchet MS" w:eastAsia="Calibri" w:hAnsi="Trebuchet MS" w:cstheme="minorHAnsi"/>
                <w:color w:val="000000"/>
              </w:rPr>
            </w:pPr>
            <w:ins w:id="14" w:author="Codrii Pascanilor" w:date="2023-08-28T10:09:00Z">
              <w:r w:rsidRPr="000F1925">
                <w:rPr>
                  <w:rFonts w:ascii="Trebuchet MS" w:eastAsia="Calibri" w:hAnsi="Trebuchet MS" w:cstheme="minorHAnsi"/>
                  <w:color w:val="000000"/>
                </w:rPr>
                <w:t>Sediul social: comuna Cristesti, judetul Iasi</w:t>
              </w:r>
            </w:ins>
          </w:p>
          <w:p w14:paraId="4782980B" w14:textId="77777777" w:rsidR="00F174EE" w:rsidRPr="000F1925" w:rsidRDefault="00F174EE" w:rsidP="00E947D7">
            <w:pPr>
              <w:spacing w:after="0"/>
              <w:rPr>
                <w:ins w:id="15" w:author="Codrii Pascanilor" w:date="2023-08-28T10:09:00Z"/>
                <w:rFonts w:ascii="Trebuchet MS" w:eastAsia="Calibri" w:hAnsi="Trebuchet MS" w:cstheme="minorHAnsi"/>
              </w:rPr>
            </w:pPr>
          </w:p>
          <w:p w14:paraId="780FBC41" w14:textId="77777777" w:rsidR="00F174EE" w:rsidRPr="000F1925" w:rsidRDefault="00F174EE" w:rsidP="00E947D7">
            <w:pPr>
              <w:spacing w:after="0"/>
              <w:rPr>
                <w:ins w:id="16" w:author="Codrii Pascanilor" w:date="2023-08-28T10:08:00Z"/>
                <w:rFonts w:ascii="Trebuchet MS" w:eastAsia="Calibri" w:hAnsi="Trebuchet MS" w:cstheme="minorHAnsi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F6CA" w14:textId="77777777" w:rsidR="00F174EE" w:rsidRPr="00224DCB" w:rsidDel="004E495E" w:rsidRDefault="00F174EE" w:rsidP="00E947D7">
            <w:pPr>
              <w:spacing w:after="0" w:line="240" w:lineRule="auto"/>
              <w:rPr>
                <w:del w:id="17" w:author="Codrii Pascanilor" w:date="2023-08-28T10:09:00Z"/>
                <w:rFonts w:ascii="Trebuchet MS" w:eastAsia="Calibri" w:hAnsi="Trebuchet MS" w:cstheme="minorHAnsi"/>
                <w:color w:val="000000"/>
              </w:rPr>
            </w:pPr>
            <w:del w:id="18" w:author="Codrii Pascanilor" w:date="2023-08-28T10:09:00Z">
              <w:r w:rsidRPr="00224DCB" w:rsidDel="004E495E">
                <w:rPr>
                  <w:rFonts w:ascii="Trebuchet MS" w:eastAsia="Calibri" w:hAnsi="Trebuchet MS" w:cstheme="minorHAnsi"/>
                  <w:color w:val="000000"/>
                </w:rPr>
                <w:delText>Comert cu amanuntul in magazine nespecializate, cu vanzare predominanta de produse alimentare, bauturi si tutun-4711</w:delText>
              </w:r>
            </w:del>
          </w:p>
          <w:p w14:paraId="75C94985" w14:textId="77777777" w:rsidR="00F174EE" w:rsidRPr="00224DCB" w:rsidRDefault="00F174EE" w:rsidP="00E947D7">
            <w:pPr>
              <w:spacing w:after="0" w:line="240" w:lineRule="auto"/>
              <w:rPr>
                <w:ins w:id="19" w:author="Codrii Pascanilor" w:date="2023-08-28T10:08:00Z"/>
                <w:rFonts w:ascii="Trebuchet MS" w:eastAsia="Calibri" w:hAnsi="Trebuchet MS" w:cstheme="minorHAnsi"/>
                <w:color w:val="000000"/>
              </w:rPr>
            </w:pPr>
            <w:ins w:id="20" w:author="Codrii Pascanilor" w:date="2023-08-28T10:09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Coafura si alte domenii de înfrumusețare – 9602</w:t>
              </w:r>
            </w:ins>
          </w:p>
        </w:tc>
      </w:tr>
      <w:tr w:rsidR="00F174EE" w:rsidRPr="00224DCB" w14:paraId="1EEDA83D" w14:textId="77777777" w:rsidTr="00E947D7">
        <w:trPr>
          <w:trHeight w:val="553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B11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7.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09CF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Hîrtopanu Simona-Viorica P.F.A.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FCA1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Stolniceni-Pr</w:t>
            </w:r>
            <w:r>
              <w:rPr>
                <w:rFonts w:ascii="Trebuchet MS" w:eastAsia="Calibri" w:hAnsi="Trebuchet MS" w:cstheme="minorHAnsi"/>
              </w:rPr>
              <w:t>ă</w:t>
            </w:r>
            <w:r w:rsidRPr="00224DCB">
              <w:rPr>
                <w:rFonts w:ascii="Trebuchet MS" w:eastAsia="Calibri" w:hAnsi="Trebuchet MS" w:cstheme="minorHAnsi"/>
              </w:rPr>
              <w:t>jescu, com. Stolniceni-Pr</w:t>
            </w:r>
            <w:r>
              <w:rPr>
                <w:rFonts w:ascii="Trebuchet MS" w:eastAsia="Calibri" w:hAnsi="Trebuchet MS" w:cstheme="minorHAnsi"/>
              </w:rPr>
              <w:t>ă</w:t>
            </w:r>
            <w:r w:rsidRPr="00224DCB">
              <w:rPr>
                <w:rFonts w:ascii="Trebuchet MS" w:eastAsia="Calibri" w:hAnsi="Trebuchet MS" w:cstheme="minorHAnsi"/>
              </w:rPr>
              <w:t>jescu,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6954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Cre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terea bovinelor de lapte-0141</w:t>
            </w:r>
          </w:p>
        </w:tc>
      </w:tr>
      <w:tr w:rsidR="00F174EE" w:rsidRPr="00224DCB" w14:paraId="626E8BB5" w14:textId="77777777" w:rsidTr="00E947D7">
        <w:trPr>
          <w:trHeight w:val="553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F525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8.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3CC5" w14:textId="77777777" w:rsidR="00F174EE" w:rsidRPr="000F1925" w:rsidRDefault="00F174EE" w:rsidP="00E947D7">
            <w:pPr>
              <w:spacing w:after="0"/>
              <w:jc w:val="center"/>
              <w:rPr>
                <w:ins w:id="21" w:author="Codrii Pascanilor" w:date="2023-08-28T10:10:00Z"/>
                <w:rFonts w:ascii="Trebuchet MS" w:hAnsi="Trebuchet MS" w:cstheme="minorHAnsi"/>
              </w:rPr>
            </w:pPr>
            <w:del w:id="22" w:author="Codrii Pascanilor" w:date="2023-08-28T10:10:00Z">
              <w:r w:rsidRPr="000F1925" w:rsidDel="004E495E">
                <w:rPr>
                  <w:rFonts w:ascii="Trebuchet MS" w:hAnsi="Trebuchet MS" w:cstheme="minorHAnsi"/>
                </w:rPr>
                <w:delText>Activ TV S.R.L.</w:delText>
              </w:r>
            </w:del>
          </w:p>
          <w:p w14:paraId="2AA0317A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ins w:id="23" w:author="Codrii Pascanilor" w:date="2023-08-28T10:10:00Z">
              <w:r w:rsidRPr="000F1925">
                <w:rPr>
                  <w:rFonts w:ascii="Trebuchet MS" w:hAnsi="Trebuchet MS" w:cstheme="minorHAnsi"/>
                  <w:color w:val="000000"/>
                </w:rPr>
                <w:t>Freres Logistics S.R.L.</w:t>
              </w:r>
            </w:ins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DBFA" w14:textId="77777777" w:rsidR="00F174EE" w:rsidRPr="00224DCB" w:rsidDel="004E495E" w:rsidRDefault="00F174EE" w:rsidP="00E947D7">
            <w:pPr>
              <w:spacing w:after="0"/>
              <w:rPr>
                <w:del w:id="24" w:author="Codrii Pascanilor" w:date="2023-08-28T10:10:00Z"/>
                <w:rFonts w:ascii="Trebuchet MS" w:eastAsia="Calibri" w:hAnsi="Trebuchet MS" w:cstheme="minorHAnsi"/>
                <w:color w:val="000000"/>
              </w:rPr>
            </w:pPr>
            <w:del w:id="25" w:author="Codrii Pascanilor" w:date="2023-08-28T10:10:00Z">
              <w:r w:rsidRPr="00224DCB" w:rsidDel="004E495E">
                <w:rPr>
                  <w:rFonts w:ascii="Trebuchet MS" w:eastAsia="Calibri" w:hAnsi="Trebuchet MS" w:cstheme="minorHAnsi"/>
                  <w:color w:val="000000"/>
                </w:rPr>
                <w:delText>Sediul social: sat Tătăruși, com. Tătăruși, jud. Iași</w:delText>
              </w:r>
            </w:del>
          </w:p>
          <w:p w14:paraId="5C81EAAC" w14:textId="77777777" w:rsidR="00F174EE" w:rsidRPr="00224DCB" w:rsidRDefault="00F174EE" w:rsidP="00E947D7">
            <w:pPr>
              <w:spacing w:after="0"/>
              <w:rPr>
                <w:ins w:id="26" w:author="Codrii Pascanilor" w:date="2023-08-28T10:10:00Z"/>
                <w:rFonts w:ascii="Trebuchet MS" w:eastAsia="Calibri" w:hAnsi="Trebuchet MS" w:cstheme="minorHAnsi"/>
                <w:color w:val="000000"/>
              </w:rPr>
            </w:pPr>
            <w:ins w:id="27" w:author="Codrii Pascanilor" w:date="2023-08-28T10:10:00Z">
              <w:r w:rsidRPr="00224DCB">
                <w:rPr>
                  <w:rFonts w:ascii="Trebuchet MS" w:eastAsia="Calibri" w:hAnsi="Trebuchet MS" w:cstheme="minorHAnsi"/>
                </w:rPr>
                <w:t>Sediul social: sat Verșen</w:t>
              </w:r>
              <w:r w:rsidRPr="00224DCB">
                <w:rPr>
                  <w:rFonts w:ascii="Trebuchet MS" w:hAnsi="Trebuchet MS" w:cstheme="minorHAnsi"/>
                </w:rPr>
                <w:t>i</w:t>
              </w:r>
              <w:r w:rsidRPr="00224DCB">
                <w:rPr>
                  <w:rFonts w:ascii="Trebuchet MS" w:eastAsia="Calibri" w:hAnsi="Trebuchet MS" w:cstheme="minorHAnsi"/>
                </w:rPr>
                <w:t xml:space="preserve">, com. </w:t>
              </w:r>
              <w:r w:rsidRPr="00224DCB">
                <w:rPr>
                  <w:rFonts w:ascii="Trebuchet MS" w:hAnsi="Trebuchet MS" w:cstheme="minorHAnsi"/>
                </w:rPr>
                <w:t>Miroslovești</w:t>
              </w:r>
              <w:r w:rsidRPr="00224DCB">
                <w:rPr>
                  <w:rFonts w:ascii="Trebuchet MS" w:eastAsia="Calibri" w:hAnsi="Trebuchet MS" w:cstheme="minorHAnsi"/>
                </w:rPr>
                <w:t>, jud. Iași</w:t>
              </w:r>
            </w:ins>
          </w:p>
          <w:p w14:paraId="7F14B50D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BB7E" w14:textId="77777777" w:rsidR="00F174EE" w:rsidRPr="00224DCB" w:rsidDel="004E495E" w:rsidRDefault="00F174EE" w:rsidP="00E947D7">
            <w:pPr>
              <w:spacing w:after="0" w:line="240" w:lineRule="auto"/>
              <w:rPr>
                <w:del w:id="28" w:author="Codrii Pascanilor" w:date="2023-08-28T10:11:00Z"/>
                <w:rFonts w:ascii="Trebuchet MS" w:eastAsia="Calibri" w:hAnsi="Trebuchet MS" w:cstheme="minorHAnsi"/>
                <w:color w:val="000000"/>
              </w:rPr>
            </w:pPr>
            <w:del w:id="29" w:author="Codrii Pascanilor" w:date="2023-08-28T10:11:00Z">
              <w:r w:rsidRPr="00224DCB" w:rsidDel="004E495E">
                <w:rPr>
                  <w:rFonts w:ascii="Trebuchet MS" w:eastAsia="Calibri" w:hAnsi="Trebuchet MS" w:cstheme="minorHAnsi"/>
                  <w:color w:val="000000"/>
                </w:rPr>
                <w:delText>Activitati de difuzare a programelor de televiziune-6020</w:delText>
              </w:r>
            </w:del>
          </w:p>
          <w:p w14:paraId="448FAFB5" w14:textId="77777777" w:rsidR="00F174EE" w:rsidRPr="00224DCB" w:rsidRDefault="00F174EE" w:rsidP="00E947D7">
            <w:pPr>
              <w:spacing w:after="0" w:line="240" w:lineRule="auto"/>
              <w:rPr>
                <w:ins w:id="30" w:author="Codrii Pascanilor" w:date="2023-08-28T10:11:00Z"/>
                <w:rFonts w:ascii="Trebuchet MS" w:eastAsia="Calibri" w:hAnsi="Trebuchet MS" w:cstheme="minorHAnsi"/>
                <w:color w:val="000000"/>
              </w:rPr>
            </w:pPr>
            <w:ins w:id="31" w:author="Codrii Pascanilor" w:date="2023-08-28T10:11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Transporturi rutiere de mărfuri - 4941</w:t>
              </w:r>
            </w:ins>
          </w:p>
          <w:p w14:paraId="575491E9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</w:p>
        </w:tc>
      </w:tr>
      <w:tr w:rsidR="00F174EE" w:rsidRPr="00224DCB" w14:paraId="33098E0F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867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9.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8F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Floria Catering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F9FD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Uda, com. Tătăruși, nr. 11,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4C16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Activit</w:t>
            </w:r>
            <w:r>
              <w:rPr>
                <w:rFonts w:ascii="Trebuchet MS" w:eastAsia="Calibri" w:hAnsi="Trebuchet MS" w:cstheme="minorHAnsi"/>
                <w:color w:val="000000"/>
              </w:rPr>
              <w:t>ăț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 de alimenta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ie (catering) pentru evenimente-5621</w:t>
            </w:r>
          </w:p>
        </w:tc>
      </w:tr>
      <w:tr w:rsidR="00F174EE" w:rsidRPr="00224DCB" w14:paraId="2F7C3AD9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B936B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10.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32BAA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Oli-Construct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EF0A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Pietrosu, com. Tătăruși,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2EC9D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Comer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 xml:space="preserve"> cu ridicata al materialului lemnos si al materialelor de construc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ii si echipamentelor sanitare-4673</w:t>
            </w:r>
          </w:p>
        </w:tc>
      </w:tr>
      <w:tr w:rsidR="00F174EE" w:rsidRPr="00224DCB" w14:paraId="1F237233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5B6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11 .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ECE2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Bolohan Cezar-Constantin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86FA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Cristești, com. Cristești,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D573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Cre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terea pasarilor-0147</w:t>
            </w:r>
          </w:p>
        </w:tc>
      </w:tr>
      <w:tr w:rsidR="00F174EE" w:rsidRPr="00224DCB" w14:paraId="22C16848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C4B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12.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ED62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del w:id="32" w:author="Codrii Pascanilor" w:date="2023-08-28T10:12:00Z">
              <w:r w:rsidRPr="00224DCB" w:rsidDel="00A32FCB">
                <w:rPr>
                  <w:rFonts w:ascii="Trebuchet MS" w:hAnsi="Trebuchet MS" w:cstheme="minorHAnsi"/>
                </w:rPr>
                <w:delText>Rusu Mihai-Stefanel I.I.</w:delText>
              </w:r>
            </w:del>
          </w:p>
          <w:p w14:paraId="102D80BA" w14:textId="77777777" w:rsidR="00F174EE" w:rsidRPr="000F1925" w:rsidRDefault="00F174EE" w:rsidP="00E947D7">
            <w:pPr>
              <w:spacing w:after="0"/>
              <w:jc w:val="center"/>
              <w:rPr>
                <w:ins w:id="33" w:author="Codrii Pascanilor" w:date="2023-08-28T10:12:00Z"/>
                <w:rFonts w:ascii="Trebuchet MS" w:hAnsi="Trebuchet MS" w:cstheme="minorHAnsi"/>
              </w:rPr>
            </w:pPr>
            <w:ins w:id="34" w:author="Codrii Pascanilor" w:date="2023-08-28T10:12:00Z">
              <w:r w:rsidRPr="000F1925">
                <w:rPr>
                  <w:rFonts w:ascii="Trebuchet MS" w:hAnsi="Trebuchet MS" w:cstheme="minorHAnsi"/>
                  <w:color w:val="000000"/>
                </w:rPr>
                <w:t>Alexa Vasile Teodor P.F.A.</w:t>
              </w:r>
            </w:ins>
          </w:p>
          <w:p w14:paraId="3CB014EB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61CC" w14:textId="77777777" w:rsidR="00F174EE" w:rsidRPr="00224DCB" w:rsidDel="00A32FCB" w:rsidRDefault="00F174EE" w:rsidP="00E947D7">
            <w:pPr>
              <w:spacing w:after="0"/>
              <w:rPr>
                <w:del w:id="35" w:author="Codrii Pascanilor" w:date="2023-08-28T10:13:00Z"/>
                <w:rFonts w:ascii="Trebuchet MS" w:eastAsia="Calibri" w:hAnsi="Trebuchet MS" w:cstheme="minorHAnsi"/>
                <w:color w:val="000000"/>
              </w:rPr>
            </w:pPr>
            <w:del w:id="36" w:author="Codrii Pascanilor" w:date="2023-08-28T10:13:00Z">
              <w:r w:rsidRPr="00224DCB" w:rsidDel="00A32FCB">
                <w:rPr>
                  <w:rFonts w:ascii="Trebuchet MS" w:eastAsia="Calibri" w:hAnsi="Trebuchet MS" w:cstheme="minorHAnsi"/>
                  <w:color w:val="000000"/>
                </w:rPr>
                <w:delText>Sediul social: sat Cristești, com. Cristești, jud. Iași</w:delText>
              </w:r>
            </w:del>
          </w:p>
          <w:p w14:paraId="30F7B490" w14:textId="77777777" w:rsidR="00F174EE" w:rsidRPr="00224DCB" w:rsidRDefault="00F174EE" w:rsidP="00E947D7">
            <w:pPr>
              <w:spacing w:after="0"/>
              <w:rPr>
                <w:ins w:id="37" w:author="Codrii Pascanilor" w:date="2023-08-28T10:13:00Z"/>
                <w:rFonts w:ascii="Trebuchet MS" w:eastAsia="Calibri" w:hAnsi="Trebuchet MS" w:cstheme="minorHAnsi"/>
                <w:color w:val="000000"/>
              </w:rPr>
            </w:pPr>
            <w:ins w:id="38" w:author="Codrii Pascanilor" w:date="2023-08-28T10:13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Sediul social: sat Uda, com. Tătăruși, jud. Iași</w:t>
              </w:r>
            </w:ins>
          </w:p>
          <w:p w14:paraId="29D6CFE8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B7B9" w14:textId="77777777" w:rsidR="00F174EE" w:rsidRPr="00224DCB" w:rsidDel="00A32FCB" w:rsidRDefault="00F174EE" w:rsidP="00E947D7">
            <w:pPr>
              <w:spacing w:after="0" w:line="240" w:lineRule="auto"/>
              <w:rPr>
                <w:del w:id="39" w:author="Codrii Pascanilor" w:date="2023-08-28T10:13:00Z"/>
                <w:rFonts w:ascii="Trebuchet MS" w:eastAsia="Calibri" w:hAnsi="Trebuchet MS" w:cstheme="minorHAnsi"/>
                <w:color w:val="000000"/>
              </w:rPr>
            </w:pPr>
            <w:del w:id="40" w:author="Codrii Pascanilor" w:date="2023-08-28T10:13:00Z">
              <w:r w:rsidRPr="00224DCB" w:rsidDel="00A32FCB">
                <w:rPr>
                  <w:rFonts w:ascii="Trebuchet MS" w:eastAsia="Calibri" w:hAnsi="Trebuchet MS" w:cstheme="minorHAnsi"/>
                  <w:color w:val="000000"/>
                </w:rPr>
                <w:delText>Activitati in ferme mixte-0150</w:delText>
              </w:r>
            </w:del>
          </w:p>
          <w:p w14:paraId="6A7EEFC6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ins w:id="41" w:author="Codrii Pascanilor" w:date="2023-08-28T10:13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Cultivarea legumelor si a pepenilor, a rădăcinoaselor si tuberculilor - 0113</w:t>
              </w:r>
            </w:ins>
          </w:p>
        </w:tc>
      </w:tr>
      <w:tr w:rsidR="00F174EE" w:rsidRPr="00224DCB" w14:paraId="6D21E904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5477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  <w:highlight w:val="yellow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13.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4FEB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Gurzun C. Cristian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B96C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Cristești, com. Cristești, nr. 1172,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2FEA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Comer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 xml:space="preserve"> cu am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nuntul in magazine nespecializate, cu v</w:t>
            </w:r>
            <w:r>
              <w:rPr>
                <w:rFonts w:ascii="Trebuchet MS" w:eastAsia="Calibri" w:hAnsi="Trebuchet MS" w:cstheme="minorHAnsi"/>
                <w:color w:val="000000"/>
              </w:rPr>
              <w:t>â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nzare predominanta de produse alimentare, b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uturi si tutun-4711</w:t>
            </w:r>
          </w:p>
        </w:tc>
      </w:tr>
      <w:tr w:rsidR="00F174EE" w:rsidRPr="00224DCB" w14:paraId="5FB66AA6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2375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  <w:highlight w:val="yellow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14.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13A5" w14:textId="77777777" w:rsidR="00F174EE" w:rsidRPr="00224DCB" w:rsidRDefault="00F174EE" w:rsidP="00E947D7">
            <w:pPr>
              <w:jc w:val="center"/>
              <w:rPr>
                <w:rFonts w:ascii="Trebuchet MS" w:hAnsi="Trebuchet MS" w:cstheme="minorHAnsi"/>
                <w:color w:val="000000"/>
              </w:rPr>
            </w:pPr>
            <w:r w:rsidRPr="00224DCB">
              <w:rPr>
                <w:rFonts w:ascii="Trebuchet MS" w:hAnsi="Trebuchet MS" w:cstheme="minorHAnsi"/>
                <w:color w:val="000000"/>
              </w:rPr>
              <w:t>Ioneasa Mihaela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A078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Boureni, com. Moțca,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B6E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Cultivarea legumelor si a pepenilor, a r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d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cinoaselor si tuberculilor-0113</w:t>
            </w:r>
          </w:p>
        </w:tc>
      </w:tr>
      <w:tr w:rsidR="00F174EE" w:rsidRPr="00224DCB" w14:paraId="1FCB1C51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4B47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15 .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CEFC" w14:textId="77777777" w:rsidR="00F174EE" w:rsidRPr="00224DCB" w:rsidRDefault="00F174EE" w:rsidP="00E947D7">
            <w:pPr>
              <w:jc w:val="center"/>
              <w:rPr>
                <w:rFonts w:ascii="Trebuchet MS" w:hAnsi="Trebuchet MS" w:cstheme="minorHAnsi"/>
                <w:color w:val="000000"/>
              </w:rPr>
            </w:pPr>
            <w:r w:rsidRPr="00224DCB">
              <w:rPr>
                <w:rFonts w:ascii="Trebuchet MS" w:hAnsi="Trebuchet MS" w:cstheme="minorHAnsi"/>
                <w:color w:val="000000"/>
              </w:rPr>
              <w:t>MAM GRUP SERVICE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A4D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Moțca, com. Moțca, Reg. Agricol vol. 4, poz. 23,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995B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Lucr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ri de construc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ii a cl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dirilor reziden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iale si nerezidentiale-4120</w:t>
            </w:r>
          </w:p>
        </w:tc>
      </w:tr>
      <w:tr w:rsidR="00F174EE" w:rsidRPr="00224DCB" w14:paraId="4D5DA2E0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0440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16.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E742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Daspet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D14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Moțca, com. Moțca,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65D7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Activit</w:t>
            </w:r>
            <w:r>
              <w:rPr>
                <w:rFonts w:ascii="Trebuchet MS" w:eastAsia="Calibri" w:hAnsi="Trebuchet MS" w:cstheme="minorHAnsi"/>
                <w:color w:val="000000"/>
              </w:rPr>
              <w:t>ăț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 auxiliare pentru produc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ia vegetala-0161</w:t>
            </w:r>
          </w:p>
        </w:tc>
      </w:tr>
      <w:tr w:rsidR="00F174EE" w:rsidRPr="00224DCB" w:rsidDel="000038A5" w14:paraId="2BAAF9C5" w14:textId="77777777" w:rsidTr="00E947D7">
        <w:trPr>
          <w:trHeight w:val="175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46F1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lastRenderedPageBreak/>
              <w:t>17.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3DAE" w14:textId="77777777" w:rsidR="00F174EE" w:rsidRPr="000F1925" w:rsidDel="002507CA" w:rsidRDefault="00F174EE" w:rsidP="00E947D7">
            <w:pPr>
              <w:spacing w:after="0"/>
              <w:jc w:val="center"/>
              <w:rPr>
                <w:del w:id="42" w:author="Codrii Pascanilor" w:date="2023-08-28T10:14:00Z"/>
                <w:rFonts w:ascii="Trebuchet MS" w:hAnsi="Trebuchet MS" w:cstheme="minorHAnsi"/>
                <w:iCs/>
              </w:rPr>
            </w:pPr>
            <w:del w:id="43" w:author="Codrii Pascanilor" w:date="2023-08-28T10:14:00Z">
              <w:r w:rsidRPr="000F1925" w:rsidDel="002507CA">
                <w:rPr>
                  <w:rFonts w:ascii="Trebuchet MS" w:hAnsi="Trebuchet MS" w:cstheme="minorHAnsi"/>
                  <w:iCs/>
                </w:rPr>
                <w:delText>Luchian Cornel P.F.A.</w:delText>
              </w:r>
            </w:del>
          </w:p>
          <w:p w14:paraId="1B2F038C" w14:textId="77777777" w:rsidR="00F174EE" w:rsidRPr="000F1925" w:rsidRDefault="00F174EE" w:rsidP="00E947D7">
            <w:pPr>
              <w:spacing w:after="0"/>
              <w:jc w:val="center"/>
              <w:rPr>
                <w:ins w:id="44" w:author="Codrii Pascanilor" w:date="2023-08-28T10:14:00Z"/>
                <w:rFonts w:ascii="Trebuchet MS" w:hAnsi="Trebuchet MS" w:cstheme="minorHAnsi"/>
                <w:iCs/>
              </w:rPr>
            </w:pPr>
            <w:ins w:id="45" w:author="Codrii Pascanilor" w:date="2023-08-28T10:14:00Z">
              <w:r w:rsidRPr="000F1925">
                <w:rPr>
                  <w:rFonts w:ascii="Trebuchet MS" w:hAnsi="Trebuchet MS" w:cstheme="minorHAnsi"/>
                  <w:color w:val="000000"/>
                </w:rPr>
                <w:t>Apetri Iulian Cătălin I.I.</w:t>
              </w:r>
            </w:ins>
          </w:p>
          <w:p w14:paraId="75A7C256" w14:textId="77777777" w:rsidR="00F174EE" w:rsidRPr="000F1925" w:rsidDel="000038A5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4B16" w14:textId="77777777" w:rsidR="00F174EE" w:rsidRPr="000F1925" w:rsidDel="002507CA" w:rsidRDefault="00F174EE" w:rsidP="00E947D7">
            <w:pPr>
              <w:spacing w:after="0"/>
              <w:rPr>
                <w:del w:id="46" w:author="Codrii Pascanilor" w:date="2023-08-28T10:15:00Z"/>
                <w:rFonts w:ascii="Trebuchet MS" w:eastAsia="Calibri" w:hAnsi="Trebuchet MS" w:cstheme="minorHAnsi"/>
              </w:rPr>
            </w:pPr>
            <w:del w:id="47" w:author="Codrii Pascanilor" w:date="2023-08-28T10:15:00Z">
              <w:r w:rsidRPr="000F1925" w:rsidDel="002507CA">
                <w:rPr>
                  <w:rFonts w:ascii="Trebuchet MS" w:eastAsia="Calibri" w:hAnsi="Trebuchet MS" w:cstheme="minorHAnsi"/>
                </w:rPr>
                <w:delText>Sediul social: sat Stolniceni-Prajescu, com. Stolniceni-Prajescu, jud. Iași</w:delText>
              </w:r>
            </w:del>
          </w:p>
          <w:p w14:paraId="41686FEC" w14:textId="77777777" w:rsidR="00F174EE" w:rsidRPr="000F1925" w:rsidDel="000038A5" w:rsidRDefault="00F174EE" w:rsidP="00E947D7">
            <w:pPr>
              <w:spacing w:after="0"/>
              <w:rPr>
                <w:rFonts w:ascii="Trebuchet MS" w:eastAsia="Calibri" w:hAnsi="Trebuchet MS" w:cstheme="minorHAnsi"/>
              </w:rPr>
            </w:pPr>
            <w:ins w:id="48" w:author="Codrii Pascanilor" w:date="2023-08-28T10:15:00Z">
              <w:r w:rsidRPr="000F1925">
                <w:rPr>
                  <w:rFonts w:ascii="Trebuchet MS" w:eastAsia="Calibri" w:hAnsi="Trebuchet MS" w:cstheme="minorHAnsi"/>
                  <w:color w:val="000000"/>
                </w:rPr>
                <w:t>Sediul social: sat, Homița, comuna Cristesti, str, Principala, nr.11 judetul Iasi</w:t>
              </w:r>
            </w:ins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7DE9" w14:textId="77777777" w:rsidR="00F174EE" w:rsidRPr="00224DCB" w:rsidDel="002507CA" w:rsidRDefault="00F174EE" w:rsidP="00E947D7">
            <w:pPr>
              <w:spacing w:after="0" w:line="240" w:lineRule="auto"/>
              <w:rPr>
                <w:del w:id="49" w:author="Codrii Pascanilor" w:date="2023-08-28T10:15:00Z"/>
                <w:rFonts w:ascii="Trebuchet MS" w:eastAsia="Calibri" w:hAnsi="Trebuchet MS" w:cstheme="minorHAnsi"/>
                <w:color w:val="000000"/>
              </w:rPr>
            </w:pPr>
            <w:del w:id="50" w:author="Codrii Pascanilor" w:date="2023-08-28T10:15:00Z">
              <w:r w:rsidRPr="00224DCB" w:rsidDel="002507CA">
                <w:rPr>
                  <w:rFonts w:ascii="Trebuchet MS" w:eastAsia="Calibri" w:hAnsi="Trebuchet MS" w:cstheme="minorHAnsi"/>
                  <w:color w:val="000000"/>
                </w:rPr>
                <w:delText>Cresterea bovinelor de lapte-0141</w:delText>
              </w:r>
            </w:del>
          </w:p>
          <w:p w14:paraId="67DD30EE" w14:textId="77777777" w:rsidR="00F174EE" w:rsidRPr="00224DCB" w:rsidDel="000038A5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ins w:id="51" w:author="Codrii Pascanilor" w:date="2023-08-28T10:15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Cultivarea cerealelor (exclusiv orez), plantelor leguminoase si a plantelor producatoare de seminte oleaginoase - 0111</w:t>
              </w:r>
            </w:ins>
          </w:p>
        </w:tc>
      </w:tr>
      <w:tr w:rsidR="00F174EE" w:rsidRPr="00224DCB" w14:paraId="1487C077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D63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18.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685A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Poleac A. Ion I.F.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07E8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Stolniceni-Pr</w:t>
            </w:r>
            <w:r>
              <w:rPr>
                <w:rFonts w:ascii="Trebuchet MS" w:eastAsia="Calibri" w:hAnsi="Trebuchet MS" w:cstheme="minorHAnsi"/>
              </w:rPr>
              <w:t>ă</w:t>
            </w:r>
            <w:r w:rsidRPr="00224DCB">
              <w:rPr>
                <w:rFonts w:ascii="Trebuchet MS" w:eastAsia="Calibri" w:hAnsi="Trebuchet MS" w:cstheme="minorHAnsi"/>
              </w:rPr>
              <w:t>jescu, com. Stolniceni-Pr</w:t>
            </w:r>
            <w:r>
              <w:rPr>
                <w:rFonts w:ascii="Trebuchet MS" w:eastAsia="Calibri" w:hAnsi="Trebuchet MS" w:cstheme="minorHAnsi"/>
              </w:rPr>
              <w:t>ă</w:t>
            </w:r>
            <w:r w:rsidRPr="00224DCB">
              <w:rPr>
                <w:rFonts w:ascii="Trebuchet MS" w:eastAsia="Calibri" w:hAnsi="Trebuchet MS" w:cstheme="minorHAnsi"/>
              </w:rPr>
              <w:t>jescu,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267F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Cultivarea cerealelor (exclusiv orez), plantelor leguminoase si a plantelor produc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toare de semin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e oleaginoase-0111</w:t>
            </w:r>
          </w:p>
        </w:tc>
      </w:tr>
      <w:tr w:rsidR="00F174EE" w:rsidRPr="00224DCB" w14:paraId="5202F6DE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3F0B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19.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4A1D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Euro Prod Mixt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E817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  <w:highlight w:val="yellow"/>
              </w:rPr>
            </w:pPr>
            <w:r w:rsidRPr="00224DCB">
              <w:rPr>
                <w:rFonts w:ascii="Trebuchet MS" w:eastAsia="Calibri" w:hAnsi="Trebuchet MS" w:cstheme="minorHAnsi"/>
              </w:rPr>
              <w:t xml:space="preserve">Sediul social: sat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 xml:space="preserve">, com.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>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A4FB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Comer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 xml:space="preserve"> cu am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nuntul in magazine nespecializate, cu v</w:t>
            </w:r>
            <w:r>
              <w:rPr>
                <w:rFonts w:ascii="Trebuchet MS" w:eastAsia="Calibri" w:hAnsi="Trebuchet MS" w:cstheme="minorHAnsi"/>
                <w:color w:val="000000"/>
              </w:rPr>
              <w:t>â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nzare predominanta de produse alimentare, b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uturi si tutun-5211</w:t>
            </w:r>
          </w:p>
        </w:tc>
      </w:tr>
      <w:tr w:rsidR="00F174EE" w:rsidRPr="00224DCB" w14:paraId="76E82398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79A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20.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5DFE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Petrescu S. Maria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DC2D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</w:rPr>
              <w:t xml:space="preserve">Sediul social: sat Soci, com.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>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6A69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Cultivarea cerealelor, palntelor leguminoase si a plantelor producatoare de seminte oleaginoase - 0111</w:t>
            </w:r>
          </w:p>
        </w:tc>
      </w:tr>
      <w:tr w:rsidR="00F174EE" w:rsidRPr="00224DCB" w14:paraId="06560C02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7C2C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21.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8ADD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S.C. IULIAN GROUP S.R.L.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02D3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  <w:highlight w:val="yellow"/>
              </w:rPr>
            </w:pPr>
            <w:r w:rsidRPr="00224DCB">
              <w:rPr>
                <w:rFonts w:ascii="Trebuchet MS" w:eastAsia="Calibri" w:hAnsi="Trebuchet MS" w:cstheme="minorHAnsi"/>
              </w:rPr>
              <w:t xml:space="preserve">Sediul social: sat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 xml:space="preserve">, com.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>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1785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Cultivarea cerealelor (excl</w:t>
            </w:r>
            <w:r>
              <w:rPr>
                <w:rFonts w:ascii="Trebuchet MS" w:eastAsia="Calibri" w:hAnsi="Trebuchet MS" w:cstheme="minorHAnsi"/>
                <w:color w:val="000000"/>
              </w:rPr>
              <w:t>u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siv orez), plantelor leguminoase si a plantelor produc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toare de semin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e oleaginoase - 0111</w:t>
            </w:r>
          </w:p>
        </w:tc>
      </w:tr>
      <w:tr w:rsidR="00F174EE" w:rsidRPr="00224DCB" w:rsidDel="000038A5" w14:paraId="26AD1EF3" w14:textId="77777777" w:rsidTr="00E947D7">
        <w:trPr>
          <w:trHeight w:val="332"/>
          <w:jc w:val="center"/>
          <w:del w:id="52" w:author="Codrii Pascanilor" w:date="2023-05-30T17:56:00Z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4F2B" w14:textId="77777777" w:rsidR="00F174EE" w:rsidRPr="00224DCB" w:rsidDel="000038A5" w:rsidRDefault="00F174EE" w:rsidP="00E947D7">
            <w:pPr>
              <w:spacing w:after="0"/>
              <w:jc w:val="center"/>
              <w:rPr>
                <w:del w:id="53" w:author="Codrii Pascanilor" w:date="2023-05-30T17:56:00Z"/>
                <w:rFonts w:ascii="Trebuchet MS" w:eastAsia="Calibri" w:hAnsi="Trebuchet MS" w:cstheme="minorHAnsi"/>
                <w:color w:val="000000"/>
              </w:rPr>
            </w:pPr>
            <w:del w:id="54" w:author="Codrii Pascanilor" w:date="2023-05-30T17:56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>22 .</w:delText>
              </w:r>
            </w:del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DF11" w14:textId="77777777" w:rsidR="00F174EE" w:rsidRPr="00224DCB" w:rsidDel="000038A5" w:rsidRDefault="00F174EE" w:rsidP="00E947D7">
            <w:pPr>
              <w:spacing w:after="0"/>
              <w:jc w:val="center"/>
              <w:rPr>
                <w:del w:id="55" w:author="Codrii Pascanilor" w:date="2023-05-30T17:56:00Z"/>
                <w:rFonts w:ascii="Trebuchet MS" w:hAnsi="Trebuchet MS" w:cstheme="minorHAnsi"/>
                <w:iCs/>
              </w:rPr>
            </w:pPr>
            <w:del w:id="56" w:author="Codrii Pascanilor" w:date="2023-05-30T17:56:00Z">
              <w:r w:rsidRPr="00224DCB" w:rsidDel="000038A5">
                <w:rPr>
                  <w:rFonts w:ascii="Trebuchet MS" w:hAnsi="Trebuchet MS" w:cstheme="minorHAnsi"/>
                  <w:iCs/>
                </w:rPr>
                <w:delText>Apetri Maricica I.I.</w:delText>
              </w:r>
            </w:del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5CBB" w14:textId="77777777" w:rsidR="00F174EE" w:rsidRPr="00224DCB" w:rsidDel="000038A5" w:rsidRDefault="00F174EE" w:rsidP="00E947D7">
            <w:pPr>
              <w:spacing w:after="0"/>
              <w:rPr>
                <w:del w:id="57" w:author="Codrii Pascanilor" w:date="2023-05-30T17:56:00Z"/>
                <w:rFonts w:ascii="Trebuchet MS" w:eastAsia="Calibri" w:hAnsi="Trebuchet MS" w:cstheme="minorHAnsi"/>
              </w:rPr>
            </w:pPr>
            <w:del w:id="58" w:author="Codrii Pascanilor" w:date="2023-05-30T17:56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>Sediul social: sat Cristești, com. Cristești, jud. Iași</w:delText>
              </w:r>
            </w:del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2556" w14:textId="77777777" w:rsidR="00F174EE" w:rsidRPr="00224DCB" w:rsidDel="000038A5" w:rsidRDefault="00F174EE" w:rsidP="00E947D7">
            <w:pPr>
              <w:spacing w:after="0" w:line="240" w:lineRule="auto"/>
              <w:rPr>
                <w:del w:id="59" w:author="Codrii Pascanilor" w:date="2023-05-30T17:56:00Z"/>
                <w:rFonts w:ascii="Trebuchet MS" w:eastAsia="Calibri" w:hAnsi="Trebuchet MS" w:cstheme="minorHAnsi"/>
                <w:color w:val="000000"/>
              </w:rPr>
            </w:pPr>
            <w:del w:id="60" w:author="Codrii Pascanilor" w:date="2023-05-30T17:56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>Cultivarea cerealelor, plantelor leguminoase si a plantelor producatoare de seminte oleaginoase - 0111</w:delText>
              </w:r>
            </w:del>
          </w:p>
        </w:tc>
      </w:tr>
      <w:tr w:rsidR="00F174EE" w:rsidRPr="00224DCB" w14:paraId="601C3F58" w14:textId="77777777" w:rsidTr="00E947D7">
        <w:trPr>
          <w:trHeight w:val="80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076C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del w:id="61" w:author="Codrii Pascanilor" w:date="2023-08-28T10:16:00Z">
              <w:r w:rsidRPr="00224DCB" w:rsidDel="003F5726">
                <w:rPr>
                  <w:rFonts w:ascii="Trebuchet MS" w:eastAsia="Calibri" w:hAnsi="Trebuchet MS" w:cstheme="minorHAnsi"/>
                  <w:color w:val="000000"/>
                </w:rPr>
                <w:delText>23.</w:delText>
              </w:r>
            </w:del>
            <w:ins w:id="62" w:author="Codrii Pascanilor" w:date="2023-08-28T10:16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22</w:t>
              </w:r>
            </w:ins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AE72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Bogza Oana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410D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Ver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 xml:space="preserve">eni, </w:t>
            </w:r>
            <w:r w:rsidRPr="00224DCB">
              <w:rPr>
                <w:rFonts w:ascii="Trebuchet MS" w:eastAsia="Calibri" w:hAnsi="Trebuchet MS" w:cstheme="minorHAnsi"/>
              </w:rPr>
              <w:t xml:space="preserve">com.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>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704E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Cre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terea ovinelor si caprinelor -0145</w:t>
            </w:r>
          </w:p>
        </w:tc>
      </w:tr>
      <w:tr w:rsidR="00F174EE" w:rsidRPr="00224DCB" w14:paraId="0D5CE536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F919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del w:id="63" w:author="Codrii Pascanilor" w:date="2023-08-28T10:16:00Z">
              <w:r w:rsidRPr="00224DCB" w:rsidDel="003F5726">
                <w:rPr>
                  <w:rFonts w:ascii="Trebuchet MS" w:eastAsia="Calibri" w:hAnsi="Trebuchet MS" w:cstheme="minorHAnsi"/>
                  <w:color w:val="000000"/>
                </w:rPr>
                <w:delText>24.</w:delText>
              </w:r>
            </w:del>
            <w:ins w:id="64" w:author="Codrii Pascanilor" w:date="2023-08-28T10:16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23</w:t>
              </w:r>
            </w:ins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FDAA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Grigore Daniel-Emil I.I.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2479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comuna Stolniceni-Pr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jescu, jude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ul Ia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1F4E5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Cultivarea cerealelor (exclusiv orez), plantelor leguminoase si a plantelor produc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toare de semin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e oleaginoase - 0111</w:t>
            </w:r>
          </w:p>
        </w:tc>
      </w:tr>
      <w:tr w:rsidR="00F174EE" w:rsidRPr="00224DCB" w14:paraId="59FEDBCA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114C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del w:id="65" w:author="Codrii Pascanilor" w:date="2023-08-28T10:16:00Z">
              <w:r w:rsidRPr="00224DCB" w:rsidDel="003F5726">
                <w:rPr>
                  <w:rFonts w:ascii="Trebuchet MS" w:eastAsia="Calibri" w:hAnsi="Trebuchet MS" w:cstheme="minorHAnsi"/>
                  <w:color w:val="000000"/>
                </w:rPr>
                <w:delText>25.</w:delText>
              </w:r>
            </w:del>
            <w:ins w:id="66" w:author="Codrii Pascanilor" w:date="2023-08-28T10:16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24</w:t>
              </w:r>
            </w:ins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71CA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Cooperativa Agricola de Gradul I Criste</w:t>
            </w:r>
            <w:r>
              <w:rPr>
                <w:rFonts w:ascii="Trebuchet MS" w:hAnsi="Trebuchet MS" w:cstheme="minorHAnsi"/>
                <w:iCs/>
              </w:rPr>
              <w:t>ș</w:t>
            </w:r>
            <w:r w:rsidRPr="00224DCB">
              <w:rPr>
                <w:rFonts w:ascii="Trebuchet MS" w:hAnsi="Trebuchet MS" w:cstheme="minorHAnsi"/>
                <w:iCs/>
              </w:rPr>
              <w:t>tii Moldovei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42C6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comuna Criste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ti, jude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ul Ia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9174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Cre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terea bovinelor de lapte -0141</w:t>
            </w:r>
          </w:p>
        </w:tc>
      </w:tr>
      <w:tr w:rsidR="00F174EE" w:rsidRPr="00224DCB" w14:paraId="30BDF9D8" w14:textId="77777777" w:rsidTr="00E947D7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CD9E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del w:id="67" w:author="Codrii Pascanilor" w:date="2023-08-28T10:16:00Z">
              <w:r w:rsidRPr="00224DCB" w:rsidDel="003F5726">
                <w:rPr>
                  <w:rFonts w:ascii="Trebuchet MS" w:eastAsia="Calibri" w:hAnsi="Trebuchet MS" w:cstheme="minorHAnsi"/>
                  <w:color w:val="000000"/>
                </w:rPr>
                <w:delText>26.</w:delText>
              </w:r>
            </w:del>
            <w:ins w:id="68" w:author="Codrii Pascanilor" w:date="2023-08-28T10:16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25</w:t>
              </w:r>
            </w:ins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FC32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Cooperativa Agricol</w:t>
            </w:r>
            <w:r>
              <w:rPr>
                <w:rFonts w:ascii="Trebuchet MS" w:hAnsi="Trebuchet MS" w:cstheme="minorHAnsi"/>
                <w:iCs/>
              </w:rPr>
              <w:t>ă</w:t>
            </w:r>
            <w:r w:rsidRPr="00224DCB">
              <w:rPr>
                <w:rFonts w:ascii="Trebuchet MS" w:hAnsi="Trebuchet MS" w:cstheme="minorHAnsi"/>
                <w:iCs/>
              </w:rPr>
              <w:t xml:space="preserve"> de Gradul I Stejarul Miroslove</w:t>
            </w:r>
            <w:r>
              <w:rPr>
                <w:rFonts w:ascii="Trebuchet MS" w:hAnsi="Trebuchet MS" w:cstheme="minorHAnsi"/>
                <w:iCs/>
              </w:rPr>
              <w:t>ș</w:t>
            </w:r>
            <w:r w:rsidRPr="00224DCB">
              <w:rPr>
                <w:rFonts w:ascii="Trebuchet MS" w:hAnsi="Trebuchet MS" w:cstheme="minorHAnsi"/>
                <w:iCs/>
              </w:rPr>
              <w:t>ti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5BCD1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 xml:space="preserve">Sediul social: sat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 xml:space="preserve">, com. </w:t>
            </w:r>
            <w:r w:rsidRPr="00224DCB">
              <w:rPr>
                <w:rFonts w:ascii="Trebuchet MS" w:hAnsi="Trebuchet MS" w:cstheme="minorHAnsi"/>
              </w:rPr>
              <w:t>Miroslovești</w:t>
            </w:r>
            <w:r w:rsidRPr="00224DCB">
              <w:rPr>
                <w:rFonts w:ascii="Trebuchet MS" w:eastAsia="Calibri" w:hAnsi="Trebuchet MS" w:cstheme="minorHAnsi"/>
              </w:rPr>
              <w:t>, jud. Iași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6FAC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Cultivarea cerealelor (exclusiv orez), plantelor leguminoase si a plantelor produc</w:t>
            </w:r>
            <w:r>
              <w:rPr>
                <w:rFonts w:ascii="Trebuchet MS" w:eastAsia="Calibri" w:hAnsi="Trebuchet MS" w:cstheme="minorHAnsi"/>
                <w:color w:val="000000"/>
              </w:rPr>
              <w:t>ă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toare de semin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e oleaginoase - 0111</w:t>
            </w:r>
          </w:p>
        </w:tc>
      </w:tr>
      <w:tr w:rsidR="00F174EE" w:rsidRPr="00224DCB" w14:paraId="7B77DC87" w14:textId="77777777" w:rsidTr="00E947D7">
        <w:trPr>
          <w:cantSplit/>
          <w:trHeight w:val="33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3269D9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 xml:space="preserve">PONDEREA PARTENERILOR PRIVATI DIN TOTAL PARTENERIAT  </w:t>
            </w:r>
            <w:ins w:id="69" w:author="Codrii Pascanilor" w:date="2023-05-30T18:21:00Z">
              <w:r w:rsidRPr="00224DCB">
                <w:rPr>
                  <w:rFonts w:ascii="Trebuchet MS" w:eastAsia="Calibri" w:hAnsi="Trebuchet MS" w:cstheme="minorHAnsi"/>
                  <w:b/>
                  <w:color w:val="000000"/>
                </w:rPr>
                <w:t xml:space="preserve">69,44 </w:t>
              </w:r>
            </w:ins>
            <w:del w:id="70" w:author="Codrii Pascanilor" w:date="2023-05-30T18:35:00Z">
              <w:r w:rsidRPr="00224DCB" w:rsidDel="00AE043E">
                <w:rPr>
                  <w:rFonts w:ascii="Trebuchet MS" w:eastAsia="Calibri" w:hAnsi="Trebuchet MS" w:cstheme="minorHAnsi"/>
                  <w:b/>
                  <w:color w:val="000000"/>
                </w:rPr>
                <w:delText>70,27</w:delText>
              </w:r>
            </w:del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 xml:space="preserve">% </w:t>
            </w:r>
          </w:p>
        </w:tc>
      </w:tr>
    </w:tbl>
    <w:p w14:paraId="405415DD" w14:textId="77777777" w:rsidR="00F174EE" w:rsidRPr="00224DCB" w:rsidDel="00B65948" w:rsidRDefault="00F174EE" w:rsidP="00F174EE">
      <w:pPr>
        <w:rPr>
          <w:del w:id="71" w:author="Codrii Pascanilor" w:date="2023-05-30T18:22:00Z"/>
          <w:rFonts w:ascii="Trebuchet MS" w:hAnsi="Trebuchet MS" w:cstheme="minorHAnsi"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2693"/>
        <w:gridCol w:w="4030"/>
      </w:tblGrid>
      <w:tr w:rsidR="00F174EE" w:rsidRPr="00224DCB" w14:paraId="0F846201" w14:textId="77777777" w:rsidTr="00E947D7">
        <w:trPr>
          <w:cantSplit/>
          <w:trHeight w:val="33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D7A290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PARTENERI SOCIETATE CIVILĂ (ONG)</w:t>
            </w:r>
          </w:p>
        </w:tc>
      </w:tr>
      <w:tr w:rsidR="00F174EE" w:rsidRPr="00224DCB" w14:paraId="63218FD5" w14:textId="77777777" w:rsidTr="00F174EE">
        <w:trPr>
          <w:trHeight w:val="9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B0853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lastRenderedPageBreak/>
              <w:t>Nr. crt.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2F3B2C6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Denumire partener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A1E3251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Sediul social/sediul secundar/punct de lucru/sucursală/filială (localitate)</w:t>
            </w:r>
            <w:r w:rsidRPr="00224DCB">
              <w:rPr>
                <w:rStyle w:val="Referinnotdesubsol"/>
                <w:rFonts w:ascii="Trebuchet MS" w:hAnsi="Trebuchet MS" w:cstheme="minorHAnsi"/>
                <w:b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37D25D8" w14:textId="77777777" w:rsidR="00F174EE" w:rsidRPr="00224DCB" w:rsidRDefault="00F174EE" w:rsidP="00E947D7">
            <w:pPr>
              <w:spacing w:after="0"/>
              <w:ind w:right="319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Obiect de activitate</w:t>
            </w:r>
            <w:r w:rsidRPr="00224DCB">
              <w:rPr>
                <w:rStyle w:val="Referinnotdesubsol"/>
                <w:rFonts w:ascii="Trebuchet MS" w:eastAsia="Calibri" w:hAnsi="Trebuchet MS" w:cstheme="minorHAnsi"/>
                <w:b/>
                <w:color w:val="000000"/>
              </w:rPr>
              <w:footnoteReference w:id="2"/>
            </w:r>
          </w:p>
        </w:tc>
      </w:tr>
      <w:tr w:rsidR="00F174EE" w:rsidRPr="00224DCB" w14:paraId="6AE731EB" w14:textId="77777777" w:rsidTr="00F174EE">
        <w:trPr>
          <w:trHeight w:val="12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B95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2C13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hAnsi="Trebuchet MS" w:cstheme="minorHAnsi"/>
              </w:rPr>
              <w:t>Asociația „Gipsy Eye”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BD33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Brătești, com. Stolniceni-Prăjescu, jud. Iași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47BD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</w:rPr>
              <w:t>-integrarea socio-economica a cet</w:t>
            </w:r>
            <w:r>
              <w:rPr>
                <w:rFonts w:ascii="Trebuchet MS" w:eastAsia="Calibri" w:hAnsi="Trebuchet MS" w:cstheme="minorHAnsi"/>
              </w:rPr>
              <w:t>ăț</w:t>
            </w:r>
            <w:r w:rsidRPr="00224DCB">
              <w:rPr>
                <w:rFonts w:ascii="Trebuchet MS" w:eastAsia="Calibri" w:hAnsi="Trebuchet MS" w:cstheme="minorHAnsi"/>
              </w:rPr>
              <w:t>enilor romani de etnie roma;</w:t>
            </w:r>
          </w:p>
          <w:p w14:paraId="56BCDB06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</w:rPr>
              <w:t>-sprijinirea copiilor defavorizați aparținând etniei rome;</w:t>
            </w:r>
          </w:p>
          <w:p w14:paraId="262B6C51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</w:rPr>
              <w:t>-</w:t>
            </w:r>
            <w:r w:rsidRPr="00224DCB">
              <w:rPr>
                <w:rFonts w:ascii="Trebuchet MS" w:hAnsi="Trebuchet MS" w:cstheme="minorHAnsi"/>
              </w:rPr>
              <w:t>integrarea femeii rome în societate.</w:t>
            </w:r>
          </w:p>
        </w:tc>
      </w:tr>
      <w:tr w:rsidR="00F174EE" w:rsidRPr="00224DCB" w14:paraId="3613C73A" w14:textId="77777777" w:rsidTr="00F174EE">
        <w:trPr>
          <w:trHeight w:val="23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040D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</w:rPr>
            </w:pPr>
            <w:r>
              <w:rPr>
                <w:rFonts w:ascii="Trebuchet MS" w:eastAsia="Calibri" w:hAnsi="Trebuchet MS" w:cstheme="minorHAnsi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2DFB" w14:textId="77777777" w:rsidR="00F174EE" w:rsidRPr="00106CD6" w:rsidDel="00224DCB" w:rsidRDefault="00F174EE" w:rsidP="00E947D7">
            <w:pPr>
              <w:spacing w:after="0"/>
              <w:jc w:val="center"/>
              <w:rPr>
                <w:del w:id="72" w:author="Codrii Pascanilor" w:date="2023-08-28T11:25:00Z"/>
                <w:rFonts w:ascii="Trebuchet MS" w:eastAsia="Calibri" w:hAnsi="Trebuchet MS" w:cstheme="minorHAnsi"/>
                <w:color w:val="000000"/>
              </w:rPr>
            </w:pPr>
            <w:del w:id="73" w:author="Codrii Pascanilor" w:date="2023-08-28T11:25:00Z">
              <w:r w:rsidRPr="00106CD6" w:rsidDel="00224DCB">
                <w:rPr>
                  <w:rFonts w:ascii="Trebuchet MS" w:eastAsia="Calibri" w:hAnsi="Trebuchet MS" w:cstheme="minorHAnsi"/>
                  <w:color w:val="000000"/>
                </w:rPr>
                <w:delText>Asociația Pro Sănătate-Mediu-Educație-Cultura (Pro S.M.E.C.)</w:delText>
              </w:r>
            </w:del>
          </w:p>
          <w:p w14:paraId="3143C60F" w14:textId="77777777" w:rsidR="00F174EE" w:rsidRPr="00106CD6" w:rsidRDefault="00F174EE" w:rsidP="00E947D7">
            <w:pPr>
              <w:spacing w:after="0"/>
              <w:jc w:val="center"/>
              <w:rPr>
                <w:ins w:id="74" w:author="Codrii Pascanilor" w:date="2023-08-28T11:25:00Z"/>
                <w:rFonts w:ascii="Trebuchet MS" w:eastAsia="Calibri" w:hAnsi="Trebuchet MS" w:cstheme="minorHAnsi"/>
                <w:color w:val="000000"/>
              </w:rPr>
            </w:pPr>
            <w:ins w:id="75" w:author="Codrii Pascanilor" w:date="2023-08-28T11:25:00Z">
              <w:r w:rsidRPr="00106CD6">
                <w:rPr>
                  <w:rFonts w:ascii="Trebuchet MS" w:hAnsi="Trebuchet MS" w:cstheme="minorHAnsi"/>
                  <w:color w:val="000000"/>
                </w:rPr>
                <w:t>Societatea de Caritate „Mila Crestina” – Filiala Dolhasca</w:t>
              </w:r>
            </w:ins>
          </w:p>
          <w:p w14:paraId="1011F90E" w14:textId="77777777" w:rsidR="00F174EE" w:rsidRPr="00106CD6" w:rsidRDefault="00F174EE" w:rsidP="00E947D7">
            <w:pPr>
              <w:spacing w:after="0"/>
              <w:jc w:val="center"/>
              <w:rPr>
                <w:rFonts w:ascii="Trebuchet MS" w:hAnsi="Trebuchet MS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4C21" w14:textId="77777777" w:rsidR="00F174EE" w:rsidRPr="00106CD6" w:rsidDel="00224DCB" w:rsidRDefault="00F174EE" w:rsidP="00E947D7">
            <w:pPr>
              <w:spacing w:after="0"/>
              <w:rPr>
                <w:del w:id="76" w:author="Codrii Pascanilor" w:date="2023-08-28T11:25:00Z"/>
                <w:rFonts w:ascii="Trebuchet MS" w:eastAsia="Calibri" w:hAnsi="Trebuchet MS" w:cstheme="minorHAnsi"/>
              </w:rPr>
            </w:pPr>
            <w:del w:id="77" w:author="Codrii Pascanilor" w:date="2023-08-28T11:25:00Z">
              <w:r w:rsidRPr="00106CD6" w:rsidDel="00224DCB">
                <w:rPr>
                  <w:rFonts w:ascii="Trebuchet MS" w:eastAsia="Calibri" w:hAnsi="Trebuchet MS" w:cstheme="minorHAnsi"/>
                </w:rPr>
                <w:delText>Sediul social: sat Moțca, com. Moțca, jud. Iași</w:delText>
              </w:r>
            </w:del>
          </w:p>
          <w:p w14:paraId="4D5150C0" w14:textId="77777777" w:rsidR="00F174EE" w:rsidRPr="00106CD6" w:rsidRDefault="00F174EE" w:rsidP="00E947D7">
            <w:pPr>
              <w:spacing w:after="0"/>
              <w:rPr>
                <w:ins w:id="78" w:author="Codrii Pascanilor" w:date="2023-08-28T11:25:00Z"/>
                <w:rFonts w:ascii="Trebuchet MS" w:eastAsia="Calibri" w:hAnsi="Trebuchet MS" w:cstheme="minorHAnsi"/>
              </w:rPr>
            </w:pPr>
            <w:ins w:id="79" w:author="Codrii Pascanilor" w:date="2023-08-28T11:25:00Z">
              <w:r w:rsidRPr="00106CD6">
                <w:rPr>
                  <w:rFonts w:ascii="Trebuchet MS" w:eastAsia="Calibri" w:hAnsi="Trebuchet MS" w:cstheme="minorHAnsi"/>
                  <w:color w:val="000000"/>
                </w:rPr>
                <w:t>Sediul social: Orasul Dolhasca str. Oltea Doamna, nr. 26, judetul Suceava</w:t>
              </w:r>
            </w:ins>
          </w:p>
          <w:p w14:paraId="12DB3001" w14:textId="77777777" w:rsidR="00F174EE" w:rsidRPr="00106CD6" w:rsidRDefault="00F174EE" w:rsidP="00E947D7">
            <w:pPr>
              <w:spacing w:after="0"/>
              <w:rPr>
                <w:rFonts w:ascii="Trebuchet MS" w:eastAsia="Calibri" w:hAnsi="Trebuchet MS" w:cstheme="minorHAnsi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6449" w14:textId="77777777" w:rsidR="00F174EE" w:rsidRPr="00106CD6" w:rsidDel="00224DCB" w:rsidRDefault="00F174EE" w:rsidP="00E947D7">
            <w:pPr>
              <w:spacing w:after="0" w:line="240" w:lineRule="auto"/>
              <w:rPr>
                <w:del w:id="80" w:author="Codrii Pascanilor" w:date="2023-08-28T11:25:00Z"/>
                <w:rFonts w:ascii="Trebuchet MS" w:hAnsi="Trebuchet MS" w:cstheme="minorHAnsi"/>
              </w:rPr>
            </w:pPr>
            <w:del w:id="81" w:author="Codrii Pascanilor" w:date="2023-08-28T11:25:00Z">
              <w:r w:rsidRPr="00106CD6" w:rsidDel="00224DCB">
                <w:rPr>
                  <w:rFonts w:ascii="Trebuchet MS" w:hAnsi="Trebuchet MS" w:cstheme="minorHAnsi"/>
                </w:rPr>
                <w:delText>- in domeniul incluziunii romilor;</w:delText>
              </w:r>
            </w:del>
          </w:p>
          <w:p w14:paraId="4B8D4120" w14:textId="77777777" w:rsidR="00F174EE" w:rsidRPr="00106CD6" w:rsidDel="00224DCB" w:rsidRDefault="00F174EE" w:rsidP="00E947D7">
            <w:pPr>
              <w:spacing w:after="0" w:line="240" w:lineRule="auto"/>
              <w:rPr>
                <w:del w:id="82" w:author="Codrii Pascanilor" w:date="2023-08-28T11:25:00Z"/>
                <w:rFonts w:ascii="Trebuchet MS" w:hAnsi="Trebuchet MS" w:cstheme="minorHAnsi"/>
              </w:rPr>
            </w:pPr>
            <w:del w:id="83" w:author="Codrii Pascanilor" w:date="2023-08-28T11:25:00Z">
              <w:r w:rsidRPr="00106CD6" w:rsidDel="00224DCB">
                <w:rPr>
                  <w:rFonts w:ascii="Trebuchet MS" w:hAnsi="Trebuchet MS" w:cstheme="minorHAnsi"/>
                </w:rPr>
                <w:delText>- in domeniul sprijinirii tineretului;</w:delText>
              </w:r>
            </w:del>
          </w:p>
          <w:p w14:paraId="0508452A" w14:textId="77777777" w:rsidR="00F174EE" w:rsidRPr="00106CD6" w:rsidDel="00224DCB" w:rsidRDefault="00F174EE" w:rsidP="00E947D7">
            <w:pPr>
              <w:spacing w:after="0" w:line="240" w:lineRule="auto"/>
              <w:rPr>
                <w:del w:id="84" w:author="Codrii Pascanilor" w:date="2023-08-28T11:25:00Z"/>
                <w:rFonts w:ascii="Trebuchet MS" w:hAnsi="Trebuchet MS" w:cstheme="minorHAnsi"/>
              </w:rPr>
            </w:pPr>
            <w:del w:id="85" w:author="Codrii Pascanilor" w:date="2023-08-28T11:25:00Z">
              <w:r w:rsidRPr="00106CD6" w:rsidDel="00224DCB">
                <w:rPr>
                  <w:rFonts w:ascii="Trebuchet MS" w:eastAsia="Calibri" w:hAnsi="Trebuchet MS" w:cstheme="minorHAnsi"/>
                  <w:color w:val="000000"/>
                </w:rPr>
                <w:delText xml:space="preserve">- </w:delText>
              </w:r>
              <w:r w:rsidRPr="00106CD6" w:rsidDel="00224DCB">
                <w:rPr>
                  <w:rFonts w:ascii="Trebuchet MS" w:hAnsi="Trebuchet MS" w:cstheme="minorHAnsi"/>
                </w:rPr>
                <w:delText>in domeniul protecției mediului</w:delText>
              </w:r>
            </w:del>
          </w:p>
          <w:p w14:paraId="4E127B5F" w14:textId="5C2A80C1" w:rsidR="00F174EE" w:rsidRPr="00F174EE" w:rsidRDefault="00F174EE" w:rsidP="00E947D7">
            <w:pPr>
              <w:spacing w:after="0" w:line="240" w:lineRule="auto"/>
              <w:rPr>
                <w:rFonts w:ascii="Trebuchet MS" w:hAnsi="Trebuchet MS" w:cstheme="minorHAnsi"/>
              </w:rPr>
            </w:pPr>
            <w:ins w:id="86" w:author="Codrii Pascanilor" w:date="2023-08-28T11:25:00Z">
              <w:r w:rsidRPr="00106CD6">
                <w:rPr>
                  <w:rFonts w:ascii="Trebuchet MS" w:eastAsia="Calibri" w:hAnsi="Trebuchet MS" w:cstheme="minorHAnsi"/>
                  <w:color w:val="000000"/>
                </w:rPr>
                <w:t>Ajutorarea categoriilor sociale defavorizate și deficiente: elevi sinistrați, cu handicap, bolnavi, batrani, copii orfani, abandonați, copii ai străzii, familii sărace, văduvi și alte categorii</w:t>
              </w:r>
            </w:ins>
          </w:p>
        </w:tc>
      </w:tr>
      <w:tr w:rsidR="00F174EE" w:rsidRPr="00224DCB" w14:paraId="48E331E5" w14:textId="77777777" w:rsidTr="00F174EE">
        <w:trPr>
          <w:trHeight w:val="3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BC23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49CE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Asociația crescătorilor de animale și produse agricole a comunei Moțca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B6E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</w:rPr>
              <w:t>Sediul social: sat Moțca, com. Moțca, jud. Iași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B67" w14:textId="77777777" w:rsidR="00F174EE" w:rsidRPr="00224DCB" w:rsidRDefault="00F174EE" w:rsidP="00E947D7">
            <w:pPr>
              <w:spacing w:after="0" w:line="240" w:lineRule="auto"/>
              <w:rPr>
                <w:rFonts w:ascii="Trebuchet MS" w:hAnsi="Trebuchet MS" w:cstheme="minorHAnsi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-</w:t>
            </w:r>
            <w:r w:rsidRPr="00224DCB">
              <w:rPr>
                <w:rFonts w:ascii="Trebuchet MS" w:hAnsi="Trebuchet MS" w:cstheme="minorHAnsi"/>
              </w:rPr>
              <w:t>protecția, conservarea și ameliorarea mediului;</w:t>
            </w:r>
          </w:p>
          <w:p w14:paraId="01C049FD" w14:textId="77777777" w:rsidR="00F174EE" w:rsidRPr="00224DCB" w:rsidRDefault="00F174EE" w:rsidP="00E947D7">
            <w:pPr>
              <w:spacing w:after="0" w:line="240" w:lineRule="auto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-</w:t>
            </w:r>
            <w:r w:rsidRPr="00224DCB">
              <w:rPr>
                <w:rFonts w:ascii="Trebuchet MS" w:hAnsi="Trebuchet MS" w:cstheme="minorHAnsi"/>
              </w:rPr>
              <w:t>cre</w:t>
            </w:r>
            <w:r>
              <w:rPr>
                <w:rFonts w:ascii="Trebuchet MS" w:hAnsi="Trebuchet MS" w:cstheme="minorHAnsi"/>
              </w:rPr>
              <w:t>ș</w:t>
            </w:r>
            <w:r w:rsidRPr="00224DCB">
              <w:rPr>
                <w:rFonts w:ascii="Trebuchet MS" w:hAnsi="Trebuchet MS" w:cstheme="minorHAnsi"/>
              </w:rPr>
              <w:t>terea, ameliorarea si valorificarea produselor rezultate din cre</w:t>
            </w:r>
            <w:r>
              <w:rPr>
                <w:rFonts w:ascii="Trebuchet MS" w:hAnsi="Trebuchet MS" w:cstheme="minorHAnsi"/>
              </w:rPr>
              <w:t>ș</w:t>
            </w:r>
            <w:r w:rsidRPr="00224DCB">
              <w:rPr>
                <w:rFonts w:ascii="Trebuchet MS" w:hAnsi="Trebuchet MS" w:cstheme="minorHAnsi"/>
              </w:rPr>
              <w:t>terea ovinelor, bovinelor, caprinelor si a altor animale precum si produc</w:t>
            </w:r>
            <w:r>
              <w:rPr>
                <w:rFonts w:ascii="Trebuchet MS" w:hAnsi="Trebuchet MS" w:cstheme="minorHAnsi"/>
              </w:rPr>
              <w:t>ț</w:t>
            </w:r>
            <w:r w:rsidRPr="00224DCB">
              <w:rPr>
                <w:rFonts w:ascii="Trebuchet MS" w:hAnsi="Trebuchet MS" w:cstheme="minorHAnsi"/>
              </w:rPr>
              <w:t>ia culturilor agricole si a produselor agricole.</w:t>
            </w:r>
          </w:p>
        </w:tc>
      </w:tr>
      <w:tr w:rsidR="00F174EE" w:rsidRPr="00224DCB" w14:paraId="2661DD8B" w14:textId="77777777" w:rsidTr="00F174EE">
        <w:trPr>
          <w:trHeight w:val="7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06DE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59FB" w14:textId="77777777" w:rsidR="00F174EE" w:rsidRPr="00224DCB" w:rsidRDefault="00F174EE" w:rsidP="00E947D7">
            <w:pPr>
              <w:spacing w:after="0"/>
              <w:jc w:val="center"/>
              <w:rPr>
                <w:rFonts w:ascii="Trebuchet MS" w:hAnsi="Trebuchet MS" w:cstheme="minorHAnsi"/>
                <w:iCs/>
              </w:rPr>
            </w:pPr>
            <w:r w:rsidRPr="00224DCB">
              <w:rPr>
                <w:rFonts w:ascii="Trebuchet MS" w:hAnsi="Trebuchet MS" w:cstheme="minorHAnsi"/>
                <w:iCs/>
              </w:rPr>
              <w:t>Asocia</w:t>
            </w:r>
            <w:r>
              <w:rPr>
                <w:rFonts w:ascii="Trebuchet MS" w:hAnsi="Trebuchet MS" w:cstheme="minorHAnsi"/>
                <w:iCs/>
              </w:rPr>
              <w:t>ț</w:t>
            </w:r>
            <w:r w:rsidRPr="00224DCB">
              <w:rPr>
                <w:rFonts w:ascii="Trebuchet MS" w:hAnsi="Trebuchet MS" w:cstheme="minorHAnsi"/>
                <w:iCs/>
              </w:rPr>
              <w:t>ia cresc</w:t>
            </w:r>
            <w:r>
              <w:rPr>
                <w:rFonts w:ascii="Trebuchet MS" w:hAnsi="Trebuchet MS" w:cstheme="minorHAnsi"/>
                <w:iCs/>
              </w:rPr>
              <w:t>ă</w:t>
            </w:r>
            <w:r w:rsidRPr="00224DCB">
              <w:rPr>
                <w:rFonts w:ascii="Trebuchet MS" w:hAnsi="Trebuchet MS" w:cstheme="minorHAnsi"/>
                <w:iCs/>
              </w:rPr>
              <w:t>torilor de animale din comuna Mo</w:t>
            </w:r>
            <w:r>
              <w:rPr>
                <w:rFonts w:ascii="Trebuchet MS" w:hAnsi="Trebuchet MS" w:cstheme="minorHAnsi"/>
                <w:iCs/>
              </w:rPr>
              <w:t>ț</w:t>
            </w:r>
            <w:r w:rsidRPr="00224DCB">
              <w:rPr>
                <w:rFonts w:ascii="Trebuchet MS" w:hAnsi="Trebuchet MS" w:cstheme="minorHAnsi"/>
                <w:iCs/>
              </w:rPr>
              <w:t>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91CD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Sediul social: sat Boureni, comuna Mo</w:t>
            </w:r>
            <w:r>
              <w:rPr>
                <w:rFonts w:ascii="Trebuchet MS" w:eastAsia="Calibri" w:hAnsi="Trebuchet MS" w:cstheme="minorHAnsi"/>
                <w:color w:val="000000"/>
              </w:rPr>
              <w:t>ț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ca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5857" w14:textId="77777777" w:rsidR="00F174EE" w:rsidRPr="00224DCB" w:rsidRDefault="00F174EE" w:rsidP="00E947D7">
            <w:pPr>
              <w:spacing w:after="0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Cre</w:t>
            </w:r>
            <w:r>
              <w:rPr>
                <w:rFonts w:ascii="Trebuchet MS" w:eastAsia="Calibri" w:hAnsi="Trebuchet MS" w:cstheme="minorHAnsi"/>
                <w:color w:val="000000"/>
              </w:rPr>
              <w:t>ș</w:t>
            </w:r>
            <w:r w:rsidRPr="00224DCB">
              <w:rPr>
                <w:rFonts w:ascii="Trebuchet MS" w:eastAsia="Calibri" w:hAnsi="Trebuchet MS" w:cstheme="minorHAnsi"/>
                <w:color w:val="000000"/>
              </w:rPr>
              <w:t>terea animalelor</w:t>
            </w:r>
          </w:p>
        </w:tc>
      </w:tr>
      <w:tr w:rsidR="00F174EE" w:rsidRPr="00224DCB" w14:paraId="47C726ED" w14:textId="77777777" w:rsidTr="00F174EE">
        <w:trPr>
          <w:trHeight w:val="332"/>
          <w:jc w:val="center"/>
          <w:ins w:id="87" w:author="Codrii Pascanilor" w:date="2023-05-30T17:5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F278" w14:textId="77777777" w:rsidR="00F174EE" w:rsidRPr="00224DCB" w:rsidRDefault="00F174EE" w:rsidP="00E947D7">
            <w:pPr>
              <w:spacing w:after="0"/>
              <w:jc w:val="center"/>
              <w:rPr>
                <w:ins w:id="88" w:author="Codrii Pascanilor" w:date="2023-05-30T17:59:00Z"/>
                <w:rFonts w:ascii="Trebuchet MS" w:eastAsia="Calibri" w:hAnsi="Trebuchet MS" w:cstheme="minorHAnsi"/>
                <w:color w:val="000000"/>
              </w:rPr>
            </w:pPr>
            <w:ins w:id="89" w:author="Codrii Pascanilor" w:date="2023-08-28T10:02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5</w:t>
              </w:r>
            </w:ins>
            <w:ins w:id="90" w:author="Codrii Pascanilor" w:date="2023-05-30T17:59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.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9852" w14:textId="77777777" w:rsidR="00F174EE" w:rsidRPr="00224DCB" w:rsidRDefault="00F174EE" w:rsidP="00E947D7">
            <w:pPr>
              <w:spacing w:after="0"/>
              <w:jc w:val="center"/>
              <w:rPr>
                <w:ins w:id="91" w:author="Codrii Pascanilor" w:date="2023-05-30T17:59:00Z"/>
                <w:rFonts w:ascii="Trebuchet MS" w:hAnsi="Trebuchet MS" w:cstheme="minorHAnsi"/>
                <w:color w:val="000000"/>
                <w:sz w:val="24"/>
                <w:szCs w:val="24"/>
              </w:rPr>
            </w:pPr>
            <w:ins w:id="92" w:author="Codrii Pascanilor" w:date="2023-05-30T17:59:00Z">
              <w:r w:rsidRPr="00224DCB">
                <w:rPr>
                  <w:rFonts w:ascii="Trebuchet MS" w:hAnsi="Trebuchet MS" w:cstheme="minorHAnsi"/>
                  <w:color w:val="000000"/>
                  <w:sz w:val="24"/>
                  <w:szCs w:val="24"/>
                </w:rPr>
                <w:t>Asociatia „Comunitatea Rusilor Lipoveni din Romania”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5A82" w14:textId="77777777" w:rsidR="00F174EE" w:rsidRPr="00224DCB" w:rsidRDefault="00F174EE" w:rsidP="00E947D7">
            <w:pPr>
              <w:spacing w:after="0"/>
              <w:rPr>
                <w:ins w:id="93" w:author="Codrii Pascanilor" w:date="2023-05-30T17:59:00Z"/>
                <w:rFonts w:ascii="Trebuchet MS" w:eastAsia="Calibri" w:hAnsi="Trebuchet MS" w:cstheme="minorHAnsi"/>
                <w:color w:val="000000"/>
              </w:rPr>
            </w:pPr>
            <w:ins w:id="94" w:author="Codrii Pascanilor" w:date="2023-05-30T18:00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Sediul social: sat Brătești, comuna Stolniceni Prăjescu</w:t>
              </w:r>
            </w:ins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E319" w14:textId="77777777" w:rsidR="00F174EE" w:rsidRPr="00224DCB" w:rsidRDefault="00F174EE" w:rsidP="00E947D7">
            <w:pPr>
              <w:spacing w:after="0"/>
              <w:rPr>
                <w:ins w:id="95" w:author="Codrii Pascanilor" w:date="2023-05-30T17:59:00Z"/>
                <w:rFonts w:ascii="Trebuchet MS" w:eastAsia="Calibri" w:hAnsi="Trebuchet MS" w:cstheme="minorHAnsi"/>
                <w:color w:val="000000"/>
                <w:highlight w:val="green"/>
              </w:rPr>
            </w:pPr>
            <w:ins w:id="96" w:author="Codrii Pascanilor" w:date="2023-05-30T18:14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Reprezinta interesele minorității de ruși lipoveni</w:t>
              </w:r>
            </w:ins>
          </w:p>
        </w:tc>
      </w:tr>
      <w:tr w:rsidR="00F174EE" w:rsidRPr="00224DCB" w14:paraId="6366459A" w14:textId="77777777" w:rsidTr="00E947D7">
        <w:trPr>
          <w:trHeight w:val="249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2D1AB4" w14:textId="1BB65C99" w:rsidR="00F174EE" w:rsidRPr="00224DCB" w:rsidRDefault="00F174EE" w:rsidP="00E947D7">
            <w:pPr>
              <w:pStyle w:val="Frspaiere"/>
              <w:spacing w:line="276" w:lineRule="auto"/>
              <w:rPr>
                <w:rFonts w:ascii="Trebuchet MS" w:hAnsi="Trebuchet MS" w:cstheme="minorHAnsi"/>
                <w:b/>
              </w:rPr>
            </w:pPr>
            <w:r w:rsidRPr="00224DCB">
              <w:rPr>
                <w:rFonts w:ascii="Trebuchet MS" w:hAnsi="Trebuchet MS" w:cstheme="minorHAnsi"/>
                <w:b/>
              </w:rPr>
              <w:t xml:space="preserve">PONDEREA PARTENERILOR – SOCIETATE CIVILĂ DIN TOTAL PARTENERIAT  </w:t>
            </w:r>
            <w:ins w:id="97" w:author="Codrii Pascanilor" w:date="2023-05-30T18:18:00Z">
              <w:r w:rsidRPr="00224DCB">
                <w:rPr>
                  <w:rFonts w:ascii="Trebuchet MS" w:hAnsi="Trebuchet MS" w:cstheme="minorHAnsi"/>
                  <w:b/>
                </w:rPr>
                <w:t>13</w:t>
              </w:r>
            </w:ins>
            <w:ins w:id="98" w:author="Codrii Pascanilor" w:date="2023-05-30T18:19:00Z">
              <w:r w:rsidRPr="00224DCB">
                <w:rPr>
                  <w:rFonts w:ascii="Trebuchet MS" w:hAnsi="Trebuchet MS" w:cstheme="minorHAnsi"/>
                  <w:b/>
                </w:rPr>
                <w:t>,8</w:t>
              </w:r>
            </w:ins>
            <w:ins w:id="99" w:author="Codrii Pascanilor" w:date="2023-09-01T12:30:00Z">
              <w:r w:rsidR="00B7382D">
                <w:rPr>
                  <w:rFonts w:ascii="Trebuchet MS" w:hAnsi="Trebuchet MS" w:cstheme="minorHAnsi"/>
                  <w:b/>
                </w:rPr>
                <w:t>9</w:t>
              </w:r>
            </w:ins>
            <w:ins w:id="100" w:author="Codrii Pascanilor" w:date="2023-05-30T18:19:00Z">
              <w:r w:rsidRPr="00224DCB">
                <w:rPr>
                  <w:rFonts w:ascii="Trebuchet MS" w:hAnsi="Trebuchet MS" w:cstheme="minorHAnsi"/>
                  <w:b/>
                </w:rPr>
                <w:t xml:space="preserve"> </w:t>
              </w:r>
            </w:ins>
            <w:del w:id="101" w:author="Codrii Pascanilor" w:date="2023-05-30T18:36:00Z">
              <w:r w:rsidRPr="00224DCB" w:rsidDel="00AE043E">
                <w:rPr>
                  <w:rFonts w:ascii="Trebuchet MS" w:hAnsi="Trebuchet MS" w:cstheme="minorHAnsi"/>
                  <w:b/>
                </w:rPr>
                <w:delText>10,81%</w:delText>
              </w:r>
            </w:del>
          </w:p>
        </w:tc>
      </w:tr>
    </w:tbl>
    <w:p w14:paraId="65891975" w14:textId="77777777" w:rsidR="00F174EE" w:rsidRPr="00224DCB" w:rsidRDefault="00F174EE" w:rsidP="00F174EE">
      <w:pPr>
        <w:rPr>
          <w:rFonts w:ascii="Trebuchet MS" w:hAnsi="Trebuchet MS" w:cstheme="minorHAnsi"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2346"/>
        <w:gridCol w:w="2356"/>
        <w:gridCol w:w="4030"/>
      </w:tblGrid>
      <w:tr w:rsidR="00F174EE" w:rsidRPr="00224DCB" w14:paraId="11613EC5" w14:textId="77777777" w:rsidTr="00E947D7">
        <w:trPr>
          <w:trHeight w:val="33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A288A6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PARTENERI PERSOANE FIZICE RELEVANTE</w:t>
            </w:r>
          </w:p>
        </w:tc>
      </w:tr>
      <w:tr w:rsidR="00F174EE" w:rsidRPr="00224DCB" w14:paraId="6C1F5342" w14:textId="77777777" w:rsidTr="00F174EE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AB1C5B6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Nr. crt.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FAAF28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Nume și prenume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C1E7BC7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Domiciliu</w:t>
            </w:r>
            <w:r w:rsidRPr="00224DCB">
              <w:rPr>
                <w:rStyle w:val="Referinnotdesubsol"/>
                <w:rFonts w:ascii="Trebuchet MS" w:hAnsi="Trebuchet MS" w:cstheme="minorHAnsi"/>
                <w:b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87F7104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Domeniu de activitate relevant în raport cu SDL</w:t>
            </w:r>
          </w:p>
        </w:tc>
      </w:tr>
      <w:tr w:rsidR="00F174EE" w:rsidRPr="00224DCB" w14:paraId="61F00BDE" w14:textId="77777777" w:rsidTr="00F174EE">
        <w:trPr>
          <w:trHeight w:val="33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9FCA5" w14:textId="77777777" w:rsidR="00F174EE" w:rsidRPr="00224DCB" w:rsidRDefault="00F174EE" w:rsidP="00E947D7">
            <w:pPr>
              <w:spacing w:after="0"/>
              <w:jc w:val="both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>1.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0E8C" w14:textId="77777777" w:rsidR="00F174EE" w:rsidRPr="00224DCB" w:rsidRDefault="00F174EE" w:rsidP="00E947D7">
            <w:pPr>
              <w:spacing w:after="0"/>
              <w:jc w:val="both"/>
              <w:rPr>
                <w:rFonts w:ascii="Trebuchet MS" w:eastAsia="Calibri" w:hAnsi="Trebuchet MS" w:cstheme="minorHAnsi"/>
                <w:color w:val="000000"/>
              </w:rPr>
            </w:pPr>
            <w:del w:id="102" w:author="Codrii Pascanilor" w:date="2023-05-30T17:54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>Apetri Catalin -</w:delText>
              </w:r>
            </w:del>
            <w:ins w:id="103" w:author="Codrii Pascanilor" w:date="2023-05-30T17:54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–</w:t>
              </w:r>
            </w:ins>
            <w:del w:id="104" w:author="Codrii Pascanilor" w:date="2023-05-30T17:54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 xml:space="preserve"> Iulian</w:delText>
              </w:r>
            </w:del>
            <w:ins w:id="105" w:author="Codrii Pascanilor" w:date="2023-05-30T17:54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-</w:t>
              </w:r>
            </w:ins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EB13" w14:textId="77777777" w:rsidR="00F174EE" w:rsidRPr="00224DCB" w:rsidRDefault="00F174EE" w:rsidP="00E947D7">
            <w:pPr>
              <w:spacing w:after="0"/>
              <w:jc w:val="both"/>
              <w:rPr>
                <w:rFonts w:ascii="Trebuchet MS" w:eastAsia="Calibri" w:hAnsi="Trebuchet MS" w:cstheme="minorHAnsi"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color w:val="000000"/>
              </w:rPr>
              <w:t xml:space="preserve">     </w:t>
            </w:r>
            <w:del w:id="106" w:author="Codrii Pascanilor" w:date="2023-05-30T17:54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>-    sat Homita, comuna Cristesti, judetul Iasi</w:delText>
              </w:r>
            </w:del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060E" w14:textId="77777777" w:rsidR="00F174EE" w:rsidRPr="00224DCB" w:rsidRDefault="00F174EE" w:rsidP="00E947D7">
            <w:pPr>
              <w:spacing w:after="0" w:line="240" w:lineRule="auto"/>
              <w:jc w:val="both"/>
              <w:rPr>
                <w:rFonts w:ascii="Trebuchet MS" w:eastAsia="Calibri" w:hAnsi="Trebuchet MS" w:cstheme="minorHAnsi"/>
                <w:color w:val="000000"/>
              </w:rPr>
            </w:pPr>
            <w:del w:id="107" w:author="Codrii Pascanilor" w:date="2023-05-30T17:54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>Persoana fizica, membru fondator</w:delText>
              </w:r>
            </w:del>
            <w:ins w:id="108" w:author="Codrii Pascanilor" w:date="2023-05-30T17:54:00Z">
              <w:r w:rsidRPr="00224DCB">
                <w:rPr>
                  <w:rFonts w:ascii="Trebuchet MS" w:eastAsia="Calibri" w:hAnsi="Trebuchet MS" w:cstheme="minorHAnsi"/>
                  <w:color w:val="000000"/>
                </w:rPr>
                <w:t>-</w:t>
              </w:r>
            </w:ins>
            <w:del w:id="109" w:author="Codrii Pascanilor" w:date="2023-05-30T17:54:00Z">
              <w:r w:rsidRPr="00224DCB" w:rsidDel="000038A5">
                <w:rPr>
                  <w:rFonts w:ascii="Trebuchet MS" w:eastAsia="Calibri" w:hAnsi="Trebuchet MS" w:cstheme="minorHAnsi"/>
                  <w:color w:val="000000"/>
                </w:rPr>
                <w:delText xml:space="preserve"> al GAL cu SC FERMA CHIRILA S.R.L., pe care a vandut-o ramanand memru ca si persoana fizica. In prezent activeaza in cadrul fermei agricole I.I. Apetri Maricica, administrata de sotia sa.</w:delText>
              </w:r>
            </w:del>
          </w:p>
        </w:tc>
      </w:tr>
      <w:tr w:rsidR="00F174EE" w:rsidRPr="00224DCB" w14:paraId="2A3624AE" w14:textId="77777777" w:rsidTr="00E947D7">
        <w:trPr>
          <w:trHeight w:val="33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043A1C" w14:textId="77777777" w:rsidR="00F174EE" w:rsidRPr="00224DCB" w:rsidRDefault="00F174EE" w:rsidP="00E947D7">
            <w:pPr>
              <w:spacing w:after="0"/>
              <w:jc w:val="center"/>
              <w:rPr>
                <w:rFonts w:ascii="Trebuchet MS" w:eastAsia="Calibri" w:hAnsi="Trebuchet MS" w:cstheme="minorHAnsi"/>
                <w:b/>
                <w:color w:val="000000"/>
              </w:rPr>
            </w:pPr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 xml:space="preserve">PONDEREA PARTENERILOR – PERSOANE FIZICE RELEVANTE DIN TOTAL PARTENERIAT </w:t>
            </w:r>
            <w:ins w:id="110" w:author="Codrii Pascanilor" w:date="2023-05-30T18:16:00Z">
              <w:r w:rsidRPr="00224DCB">
                <w:rPr>
                  <w:rFonts w:ascii="Trebuchet MS" w:eastAsia="Calibri" w:hAnsi="Trebuchet MS" w:cstheme="minorHAnsi"/>
                  <w:b/>
                  <w:color w:val="000000"/>
                </w:rPr>
                <w:t xml:space="preserve">0 </w:t>
              </w:r>
            </w:ins>
            <w:del w:id="111" w:author="Codrii Pascanilor" w:date="2023-05-30T18:37:00Z">
              <w:r w:rsidRPr="00224DCB" w:rsidDel="00AE043E">
                <w:rPr>
                  <w:rFonts w:ascii="Trebuchet MS" w:eastAsia="Calibri" w:hAnsi="Trebuchet MS" w:cstheme="minorHAnsi"/>
                  <w:b/>
                  <w:color w:val="000000"/>
                </w:rPr>
                <w:delText>2,70</w:delText>
              </w:r>
            </w:del>
            <w:r w:rsidRPr="00224DCB">
              <w:rPr>
                <w:rFonts w:ascii="Trebuchet MS" w:eastAsia="Calibri" w:hAnsi="Trebuchet MS" w:cstheme="minorHAnsi"/>
                <w:b/>
                <w:color w:val="000000"/>
              </w:rPr>
              <w:t>% (max. 5%)</w:t>
            </w:r>
          </w:p>
        </w:tc>
      </w:tr>
    </w:tbl>
    <w:p w14:paraId="5F0FF14D" w14:textId="77777777" w:rsidR="00DA76F1" w:rsidRPr="0060192D" w:rsidRDefault="00DA76F1" w:rsidP="00F174EE">
      <w:pPr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sectPr w:rsidR="00DA76F1" w:rsidRPr="0060192D" w:rsidSect="004D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DACF" w14:textId="77777777" w:rsidR="00AA737F" w:rsidRDefault="00AA737F" w:rsidP="00DA76F1">
      <w:pPr>
        <w:spacing w:after="0" w:line="240" w:lineRule="auto"/>
      </w:pPr>
      <w:r>
        <w:separator/>
      </w:r>
    </w:p>
  </w:endnote>
  <w:endnote w:type="continuationSeparator" w:id="0">
    <w:p w14:paraId="6489837A" w14:textId="77777777" w:rsidR="00AA737F" w:rsidRDefault="00AA737F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81DDB" w14:textId="77777777" w:rsidR="00AA737F" w:rsidRDefault="00AA737F" w:rsidP="00DA76F1">
      <w:pPr>
        <w:spacing w:after="0" w:line="240" w:lineRule="auto"/>
      </w:pPr>
      <w:r>
        <w:separator/>
      </w:r>
    </w:p>
  </w:footnote>
  <w:footnote w:type="continuationSeparator" w:id="0">
    <w:p w14:paraId="135EB615" w14:textId="77777777" w:rsidR="00AA737F" w:rsidRDefault="00AA737F" w:rsidP="00DA76F1">
      <w:pPr>
        <w:spacing w:after="0" w:line="240" w:lineRule="auto"/>
      </w:pPr>
      <w:r>
        <w:continuationSeparator/>
      </w:r>
    </w:p>
  </w:footnote>
  <w:footnote w:id="1">
    <w:p w14:paraId="7A29FF40" w14:textId="77777777" w:rsidR="00F174EE" w:rsidRPr="00A84520" w:rsidRDefault="00F174EE" w:rsidP="00F174EE">
      <w:pPr>
        <w:pStyle w:val="Textnotdesubsol"/>
        <w:jc w:val="both"/>
        <w:rPr>
          <w:rFonts w:ascii="Trebuchet MS" w:hAnsi="Trebuchet MS"/>
          <w:sz w:val="18"/>
          <w:szCs w:val="18"/>
        </w:rPr>
      </w:pPr>
      <w:r w:rsidRPr="00A84520">
        <w:rPr>
          <w:rStyle w:val="Referinnotdesubsol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>
        <w:rPr>
          <w:rFonts w:ascii="Trebuchet MS" w:hAnsi="Trebuchet MS"/>
          <w:sz w:val="18"/>
          <w:szCs w:val="18"/>
        </w:rPr>
        <w:t xml:space="preserve">acoperit de </w:t>
      </w:r>
      <w:r w:rsidRPr="008D2D67">
        <w:rPr>
          <w:rFonts w:ascii="Trebuchet MS" w:hAnsi="Trebuchet MS"/>
          <w:sz w:val="18"/>
          <w:szCs w:val="18"/>
        </w:rPr>
        <w:t>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38322480" w14:textId="77777777" w:rsidR="00F174EE" w:rsidRDefault="00F174EE" w:rsidP="00F174EE">
      <w:pPr>
        <w:pStyle w:val="Textnotdesubsol"/>
        <w:spacing w:after="240"/>
        <w:jc w:val="both"/>
      </w:pPr>
      <w:r w:rsidRPr="00A84520">
        <w:rPr>
          <w:rStyle w:val="Referinnotdesubsol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>e 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B30E4"/>
    <w:multiLevelType w:val="hybridMultilevel"/>
    <w:tmpl w:val="00D2EF74"/>
    <w:lvl w:ilvl="0" w:tplc="329867D0">
      <w:start w:val="30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305E"/>
    <w:multiLevelType w:val="hybridMultilevel"/>
    <w:tmpl w:val="2D02246E"/>
    <w:lvl w:ilvl="0" w:tplc="30B294F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13598">
    <w:abstractNumId w:val="0"/>
  </w:num>
  <w:num w:numId="2" w16cid:durableId="51592336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drii Pascanilor">
    <w15:presenceInfo w15:providerId="Windows Live" w15:userId="0a05de6637d10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94C"/>
    <w:rsid w:val="00050140"/>
    <w:rsid w:val="00074BB4"/>
    <w:rsid w:val="00094B41"/>
    <w:rsid w:val="000A1713"/>
    <w:rsid w:val="000A2A6A"/>
    <w:rsid w:val="000A557D"/>
    <w:rsid w:val="000A6C54"/>
    <w:rsid w:val="000D2CA8"/>
    <w:rsid w:val="000D2F46"/>
    <w:rsid w:val="000D556E"/>
    <w:rsid w:val="000E3E11"/>
    <w:rsid w:val="000E47FD"/>
    <w:rsid w:val="000F429B"/>
    <w:rsid w:val="00102C48"/>
    <w:rsid w:val="00113E9E"/>
    <w:rsid w:val="00130A6D"/>
    <w:rsid w:val="00185807"/>
    <w:rsid w:val="00190726"/>
    <w:rsid w:val="00196263"/>
    <w:rsid w:val="001A4DAF"/>
    <w:rsid w:val="001A5A1D"/>
    <w:rsid w:val="001C2C1A"/>
    <w:rsid w:val="001D1181"/>
    <w:rsid w:val="001E7896"/>
    <w:rsid w:val="001F70BD"/>
    <w:rsid w:val="00214ED9"/>
    <w:rsid w:val="00256E02"/>
    <w:rsid w:val="00272034"/>
    <w:rsid w:val="00274E3E"/>
    <w:rsid w:val="00277EBF"/>
    <w:rsid w:val="00285023"/>
    <w:rsid w:val="002B428F"/>
    <w:rsid w:val="002B49CD"/>
    <w:rsid w:val="002B51C3"/>
    <w:rsid w:val="002C1819"/>
    <w:rsid w:val="002D03D8"/>
    <w:rsid w:val="002E36AA"/>
    <w:rsid w:val="0032521F"/>
    <w:rsid w:val="00332DB4"/>
    <w:rsid w:val="00342AE0"/>
    <w:rsid w:val="003665B8"/>
    <w:rsid w:val="00370167"/>
    <w:rsid w:val="0038426E"/>
    <w:rsid w:val="00396DAF"/>
    <w:rsid w:val="00396DFE"/>
    <w:rsid w:val="003B19D0"/>
    <w:rsid w:val="003E7785"/>
    <w:rsid w:val="003F0A40"/>
    <w:rsid w:val="003F4F71"/>
    <w:rsid w:val="0040148B"/>
    <w:rsid w:val="0046457B"/>
    <w:rsid w:val="004739EA"/>
    <w:rsid w:val="00474150"/>
    <w:rsid w:val="004854A3"/>
    <w:rsid w:val="004A0FAC"/>
    <w:rsid w:val="004D0055"/>
    <w:rsid w:val="00527ECB"/>
    <w:rsid w:val="00546634"/>
    <w:rsid w:val="005777D3"/>
    <w:rsid w:val="00581ECA"/>
    <w:rsid w:val="005963F2"/>
    <w:rsid w:val="005B260D"/>
    <w:rsid w:val="005C1FDA"/>
    <w:rsid w:val="00600B1C"/>
    <w:rsid w:val="0060192D"/>
    <w:rsid w:val="00607F4B"/>
    <w:rsid w:val="006229DA"/>
    <w:rsid w:val="00634FEE"/>
    <w:rsid w:val="00636FF2"/>
    <w:rsid w:val="00651C32"/>
    <w:rsid w:val="006632F0"/>
    <w:rsid w:val="006650A3"/>
    <w:rsid w:val="006A3270"/>
    <w:rsid w:val="006E04C4"/>
    <w:rsid w:val="006E16A2"/>
    <w:rsid w:val="006F3615"/>
    <w:rsid w:val="0070781D"/>
    <w:rsid w:val="00717F70"/>
    <w:rsid w:val="00761874"/>
    <w:rsid w:val="00766E26"/>
    <w:rsid w:val="007730C3"/>
    <w:rsid w:val="007B0704"/>
    <w:rsid w:val="007D6945"/>
    <w:rsid w:val="007E421A"/>
    <w:rsid w:val="007F66C6"/>
    <w:rsid w:val="00817607"/>
    <w:rsid w:val="00823CA7"/>
    <w:rsid w:val="00830C00"/>
    <w:rsid w:val="008C2BAC"/>
    <w:rsid w:val="008F47EA"/>
    <w:rsid w:val="00914AE7"/>
    <w:rsid w:val="00916E03"/>
    <w:rsid w:val="00931CA6"/>
    <w:rsid w:val="00953AB6"/>
    <w:rsid w:val="00957C60"/>
    <w:rsid w:val="00990FEE"/>
    <w:rsid w:val="00994213"/>
    <w:rsid w:val="009960A3"/>
    <w:rsid w:val="009C69EF"/>
    <w:rsid w:val="00A05354"/>
    <w:rsid w:val="00A432D0"/>
    <w:rsid w:val="00A51ED0"/>
    <w:rsid w:val="00A52A12"/>
    <w:rsid w:val="00A6461F"/>
    <w:rsid w:val="00A72FE3"/>
    <w:rsid w:val="00A84924"/>
    <w:rsid w:val="00A90454"/>
    <w:rsid w:val="00A90EC3"/>
    <w:rsid w:val="00A93098"/>
    <w:rsid w:val="00AA07A3"/>
    <w:rsid w:val="00AA737F"/>
    <w:rsid w:val="00AC2477"/>
    <w:rsid w:val="00AE2F8D"/>
    <w:rsid w:val="00AE67CB"/>
    <w:rsid w:val="00AF4AB8"/>
    <w:rsid w:val="00AF5126"/>
    <w:rsid w:val="00B03A55"/>
    <w:rsid w:val="00B24ED3"/>
    <w:rsid w:val="00B42614"/>
    <w:rsid w:val="00B7382D"/>
    <w:rsid w:val="00BA6AE2"/>
    <w:rsid w:val="00BD51B1"/>
    <w:rsid w:val="00BE0794"/>
    <w:rsid w:val="00BE334F"/>
    <w:rsid w:val="00C12E19"/>
    <w:rsid w:val="00C558C4"/>
    <w:rsid w:val="00C92C01"/>
    <w:rsid w:val="00CB5507"/>
    <w:rsid w:val="00CC1C6F"/>
    <w:rsid w:val="00CC67C1"/>
    <w:rsid w:val="00CF0DC2"/>
    <w:rsid w:val="00CF46A3"/>
    <w:rsid w:val="00D07C05"/>
    <w:rsid w:val="00D10D0C"/>
    <w:rsid w:val="00D32940"/>
    <w:rsid w:val="00D36FCC"/>
    <w:rsid w:val="00D511C6"/>
    <w:rsid w:val="00D5766C"/>
    <w:rsid w:val="00D62A42"/>
    <w:rsid w:val="00D94CC9"/>
    <w:rsid w:val="00DA62EE"/>
    <w:rsid w:val="00DA76F1"/>
    <w:rsid w:val="00DB7A2A"/>
    <w:rsid w:val="00DC2B38"/>
    <w:rsid w:val="00DD515F"/>
    <w:rsid w:val="00DF7BCF"/>
    <w:rsid w:val="00E21AE1"/>
    <w:rsid w:val="00E271ED"/>
    <w:rsid w:val="00E407D4"/>
    <w:rsid w:val="00E431AB"/>
    <w:rsid w:val="00E5184E"/>
    <w:rsid w:val="00E52F3C"/>
    <w:rsid w:val="00E55DB9"/>
    <w:rsid w:val="00EA6975"/>
    <w:rsid w:val="00ED0942"/>
    <w:rsid w:val="00F174EE"/>
    <w:rsid w:val="00F2066C"/>
    <w:rsid w:val="00F31E7C"/>
    <w:rsid w:val="00F37188"/>
    <w:rsid w:val="00F61CA1"/>
    <w:rsid w:val="00F821BE"/>
    <w:rsid w:val="00F911E5"/>
    <w:rsid w:val="00F9394C"/>
    <w:rsid w:val="00FA39BD"/>
    <w:rsid w:val="00FB2FC2"/>
    <w:rsid w:val="00FC56F4"/>
    <w:rsid w:val="00FC5D1E"/>
    <w:rsid w:val="00FD21F1"/>
    <w:rsid w:val="00FD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0DFD"/>
  <w15:docId w15:val="{08B5AFC3-2118-4551-A74C-EBB97675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9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A76F1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A76F1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B19D0"/>
    <w:rPr>
      <w:rFonts w:ascii="Segoe UI" w:hAnsi="Segoe UI" w:cs="Segoe UI"/>
      <w:sz w:val="18"/>
      <w:szCs w:val="18"/>
    </w:rPr>
  </w:style>
  <w:style w:type="paragraph" w:styleId="Frspaiere">
    <w:name w:val="No Spacing"/>
    <w:link w:val="FrspaiereCaracter"/>
    <w:uiPriority w:val="99"/>
    <w:qFormat/>
    <w:rsid w:val="00D511C6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FC5D1E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6F361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F3615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F3615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F361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F3615"/>
    <w:rPr>
      <w:b/>
      <w:bCs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F3615"/>
  </w:style>
  <w:style w:type="paragraph" w:styleId="Subsol">
    <w:name w:val="footer"/>
    <w:basedOn w:val="Normal"/>
    <w:link w:val="SubsolCaracte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F3615"/>
  </w:style>
  <w:style w:type="paragraph" w:styleId="Revizuire">
    <w:name w:val="Revision"/>
    <w:hidden/>
    <w:uiPriority w:val="99"/>
    <w:semiHidden/>
    <w:rsid w:val="00F61CA1"/>
    <w:pPr>
      <w:spacing w:after="0" w:line="240" w:lineRule="auto"/>
    </w:pPr>
  </w:style>
  <w:style w:type="character" w:customStyle="1" w:styleId="FrspaiereCaracter">
    <w:name w:val="Fără spațiere Caracter"/>
    <w:link w:val="Frspaiere"/>
    <w:uiPriority w:val="1"/>
    <w:rsid w:val="00FB2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F639-C3F2-4978-8F3D-007BED86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1243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Codrii Pascanilor</cp:lastModifiedBy>
  <cp:revision>24</cp:revision>
  <cp:lastPrinted>2016-01-18T07:46:00Z</cp:lastPrinted>
  <dcterms:created xsi:type="dcterms:W3CDTF">2017-09-20T17:55:00Z</dcterms:created>
  <dcterms:modified xsi:type="dcterms:W3CDTF">2023-09-01T09:30:00Z</dcterms:modified>
</cp:coreProperties>
</file>